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FC9D3" w14:textId="6EE9AB80" w:rsidR="00C95E4A" w:rsidRPr="00C95E4A" w:rsidRDefault="001E3861" w:rsidP="000C6959">
      <w:pPr>
        <w:rPr>
          <w:rFonts w:ascii="Times New Roman" w:hAnsi="Times New Roman" w:cs="Times New Roman"/>
          <w:sz w:val="24"/>
          <w:szCs w:val="24"/>
        </w:rPr>
      </w:pPr>
      <w:r w:rsidRPr="00C95E4A">
        <w:rPr>
          <w:rFonts w:ascii="Times New Roman" w:hAnsi="Times New Roman" w:cs="Times New Roman"/>
          <w:b/>
          <w:sz w:val="28"/>
          <w:szCs w:val="24"/>
        </w:rPr>
        <w:t>PIs:</w:t>
      </w:r>
      <w:r w:rsidRPr="00C7625C">
        <w:rPr>
          <w:rFonts w:ascii="Times New Roman" w:hAnsi="Times New Roman" w:cs="Times New Roman"/>
          <w:sz w:val="24"/>
          <w:szCs w:val="24"/>
        </w:rPr>
        <w:t xml:space="preserve"> </w:t>
      </w:r>
      <w:proofErr w:type="spellStart"/>
      <w:r w:rsidR="001B75EE" w:rsidRPr="00C7625C">
        <w:rPr>
          <w:rFonts w:ascii="Times New Roman" w:hAnsi="Times New Roman" w:cs="Times New Roman"/>
          <w:sz w:val="24"/>
          <w:szCs w:val="24"/>
        </w:rPr>
        <w:t>Nicholaus</w:t>
      </w:r>
      <w:proofErr w:type="spellEnd"/>
      <w:r w:rsidR="001B75EE" w:rsidRPr="00C7625C">
        <w:rPr>
          <w:rFonts w:ascii="Times New Roman" w:hAnsi="Times New Roman" w:cs="Times New Roman"/>
          <w:sz w:val="24"/>
          <w:szCs w:val="24"/>
        </w:rPr>
        <w:t xml:space="preserve"> </w:t>
      </w:r>
      <w:proofErr w:type="spellStart"/>
      <w:r w:rsidR="001B75EE" w:rsidRPr="00C7625C">
        <w:rPr>
          <w:rFonts w:ascii="Times New Roman" w:hAnsi="Times New Roman" w:cs="Times New Roman"/>
          <w:sz w:val="24"/>
          <w:szCs w:val="24"/>
        </w:rPr>
        <w:t>Noles</w:t>
      </w:r>
      <w:proofErr w:type="spellEnd"/>
      <w:r w:rsidR="001B75EE" w:rsidRPr="00C7625C">
        <w:rPr>
          <w:rFonts w:ascii="Times New Roman" w:hAnsi="Times New Roman" w:cs="Times New Roman"/>
          <w:sz w:val="24"/>
          <w:szCs w:val="24"/>
        </w:rPr>
        <w:t xml:space="preserve"> </w:t>
      </w:r>
      <w:r w:rsidR="001B75EE">
        <w:rPr>
          <w:rFonts w:ascii="Times New Roman" w:hAnsi="Times New Roman" w:cs="Times New Roman"/>
          <w:sz w:val="24"/>
          <w:szCs w:val="24"/>
        </w:rPr>
        <w:t xml:space="preserve">and Judith </w:t>
      </w:r>
      <w:commentRangeStart w:id="0"/>
      <w:commentRangeStart w:id="1"/>
      <w:proofErr w:type="spellStart"/>
      <w:r w:rsidR="001B75EE">
        <w:rPr>
          <w:rFonts w:ascii="Times New Roman" w:hAnsi="Times New Roman" w:cs="Times New Roman"/>
          <w:sz w:val="24"/>
          <w:szCs w:val="24"/>
        </w:rPr>
        <w:t>Danovitch</w:t>
      </w:r>
      <w:commentRangeEnd w:id="0"/>
      <w:proofErr w:type="spellEnd"/>
      <w:r w:rsidR="0095531C">
        <w:rPr>
          <w:rStyle w:val="CommentReference"/>
        </w:rPr>
        <w:commentReference w:id="0"/>
      </w:r>
      <w:commentRangeEnd w:id="1"/>
      <w:r w:rsidR="00C27CCF">
        <w:rPr>
          <w:rStyle w:val="CommentReference"/>
        </w:rPr>
        <w:commentReference w:id="1"/>
      </w:r>
      <w:r w:rsidR="00C95E4A">
        <w:rPr>
          <w:rFonts w:ascii="Times New Roman" w:hAnsi="Times New Roman" w:cs="Times New Roman"/>
          <w:sz w:val="24"/>
          <w:szCs w:val="24"/>
        </w:rPr>
        <w:br/>
      </w:r>
      <w:r w:rsidR="00C95E4A" w:rsidRPr="00C95E4A">
        <w:rPr>
          <w:rFonts w:ascii="Times New Roman" w:hAnsi="Times New Roman" w:cs="Times New Roman"/>
          <w:b/>
          <w:sz w:val="28"/>
          <w:szCs w:val="24"/>
        </w:rPr>
        <w:t>Psychology Education Title:</w:t>
      </w:r>
      <w:r w:rsidR="00C95E4A" w:rsidRPr="00C95E4A">
        <w:rPr>
          <w:rFonts w:ascii="Times New Roman" w:hAnsi="Times New Roman" w:cs="Times New Roman"/>
          <w:sz w:val="28"/>
          <w:szCs w:val="24"/>
        </w:rPr>
        <w:t xml:space="preserve"> </w:t>
      </w:r>
      <w:r w:rsidR="00FB0A98" w:rsidRPr="00C95E4A">
        <w:rPr>
          <w:rFonts w:ascii="Times New Roman" w:hAnsi="Times New Roman" w:cs="Times New Roman"/>
          <w:sz w:val="24"/>
          <w:szCs w:val="24"/>
        </w:rPr>
        <w:t>Executive Function</w:t>
      </w:r>
      <w:r w:rsidR="00045BDA" w:rsidRPr="00C95E4A">
        <w:rPr>
          <w:rFonts w:ascii="Times New Roman" w:hAnsi="Times New Roman" w:cs="Times New Roman"/>
          <w:sz w:val="24"/>
          <w:szCs w:val="24"/>
        </w:rPr>
        <w:t xml:space="preserve"> and the Dimensional Change Card Sort Task</w:t>
      </w:r>
      <w:r w:rsidR="00C95E4A">
        <w:rPr>
          <w:rFonts w:ascii="Times New Roman" w:hAnsi="Times New Roman" w:cs="Times New Roman"/>
          <w:sz w:val="24"/>
          <w:szCs w:val="24"/>
        </w:rPr>
        <w:br/>
      </w:r>
    </w:p>
    <w:p w14:paraId="60A5DCF2" w14:textId="77777777" w:rsidR="00C95E4A" w:rsidRDefault="001E3861" w:rsidP="000C6959">
      <w:pPr>
        <w:rPr>
          <w:rFonts w:ascii="Times New Roman" w:hAnsi="Times New Roman" w:cs="Times New Roman"/>
          <w:b/>
          <w:sz w:val="24"/>
          <w:szCs w:val="24"/>
        </w:rPr>
      </w:pPr>
      <w:r w:rsidRPr="00C95E4A">
        <w:rPr>
          <w:rFonts w:ascii="Times New Roman" w:hAnsi="Times New Roman" w:cs="Times New Roman"/>
          <w:b/>
          <w:sz w:val="28"/>
          <w:szCs w:val="28"/>
        </w:rPr>
        <w:t>Overview:</w:t>
      </w:r>
      <w:r w:rsidR="00611B6A" w:rsidRPr="00C7625C">
        <w:rPr>
          <w:rFonts w:ascii="Times New Roman" w:hAnsi="Times New Roman" w:cs="Times New Roman"/>
          <w:b/>
          <w:sz w:val="24"/>
          <w:szCs w:val="24"/>
        </w:rPr>
        <w:t xml:space="preserve"> </w:t>
      </w:r>
    </w:p>
    <w:p w14:paraId="2147E8EF" w14:textId="195B916A" w:rsidR="00ED7115" w:rsidRDefault="00ED7115" w:rsidP="000C6959">
      <w:pPr>
        <w:rPr>
          <w:rFonts w:ascii="Times New Roman" w:hAnsi="Times New Roman" w:cs="Times New Roman"/>
          <w:sz w:val="24"/>
          <w:szCs w:val="24"/>
        </w:rPr>
      </w:pPr>
      <w:r>
        <w:rPr>
          <w:rFonts w:ascii="Times New Roman" w:hAnsi="Times New Roman" w:cs="Times New Roman"/>
          <w:sz w:val="24"/>
          <w:szCs w:val="24"/>
        </w:rPr>
        <w:t xml:space="preserve">Infants are </w:t>
      </w:r>
      <w:r w:rsidR="00B23C67">
        <w:rPr>
          <w:rFonts w:ascii="Times New Roman" w:hAnsi="Times New Roman" w:cs="Times New Roman"/>
          <w:sz w:val="24"/>
          <w:szCs w:val="24"/>
        </w:rPr>
        <w:t xml:space="preserve">born with </w:t>
      </w:r>
      <w:r>
        <w:rPr>
          <w:rFonts w:ascii="Times New Roman" w:hAnsi="Times New Roman" w:cs="Times New Roman"/>
          <w:sz w:val="24"/>
          <w:szCs w:val="24"/>
        </w:rPr>
        <w:t xml:space="preserve">amazing cognitive resources at their disposal, but </w:t>
      </w:r>
      <w:r w:rsidR="00B23C67">
        <w:rPr>
          <w:rFonts w:ascii="Times New Roman" w:hAnsi="Times New Roman" w:cs="Times New Roman"/>
          <w:sz w:val="24"/>
          <w:szCs w:val="24"/>
        </w:rPr>
        <w:t>they don’t know how to use them effectively. In order to harness the power of their brains,</w:t>
      </w:r>
      <w:r w:rsidR="008E22D2">
        <w:rPr>
          <w:rFonts w:ascii="Times New Roman" w:hAnsi="Times New Roman" w:cs="Times New Roman"/>
          <w:sz w:val="24"/>
          <w:szCs w:val="24"/>
        </w:rPr>
        <w:t xml:space="preserve"> humans</w:t>
      </w:r>
      <w:r w:rsidR="00514B4A">
        <w:rPr>
          <w:rFonts w:ascii="Times New Roman" w:hAnsi="Times New Roman" w:cs="Times New Roman"/>
          <w:sz w:val="24"/>
          <w:szCs w:val="24"/>
        </w:rPr>
        <w:t xml:space="preserve"> must develop </w:t>
      </w:r>
      <w:r w:rsidR="00B23C67">
        <w:rPr>
          <w:rFonts w:ascii="Times New Roman" w:hAnsi="Times New Roman" w:cs="Times New Roman"/>
          <w:sz w:val="24"/>
          <w:szCs w:val="24"/>
        </w:rPr>
        <w:t xml:space="preserve">high-level cognitive processes that </w:t>
      </w:r>
      <w:r w:rsidR="00644D98">
        <w:rPr>
          <w:rFonts w:ascii="Times New Roman" w:hAnsi="Times New Roman" w:cs="Times New Roman"/>
          <w:sz w:val="24"/>
          <w:szCs w:val="24"/>
        </w:rPr>
        <w:t>manage</w:t>
      </w:r>
      <w:r w:rsidR="00514B4A">
        <w:rPr>
          <w:rFonts w:ascii="Times New Roman" w:hAnsi="Times New Roman" w:cs="Times New Roman"/>
          <w:sz w:val="24"/>
          <w:szCs w:val="24"/>
        </w:rPr>
        <w:t xml:space="preserve"> basic brain functions. These processes make up what psychologist</w:t>
      </w:r>
      <w:r w:rsidR="006922CD">
        <w:rPr>
          <w:rFonts w:ascii="Times New Roman" w:hAnsi="Times New Roman" w:cs="Times New Roman"/>
          <w:sz w:val="24"/>
          <w:szCs w:val="24"/>
        </w:rPr>
        <w:t>s</w:t>
      </w:r>
      <w:r w:rsidR="00514B4A">
        <w:rPr>
          <w:rFonts w:ascii="Times New Roman" w:hAnsi="Times New Roman" w:cs="Times New Roman"/>
          <w:sz w:val="24"/>
          <w:szCs w:val="24"/>
        </w:rPr>
        <w:t xml:space="preserve"> refer to as </w:t>
      </w:r>
      <w:r w:rsidR="00644D98">
        <w:rPr>
          <w:rFonts w:ascii="Times New Roman" w:hAnsi="Times New Roman" w:cs="Times New Roman"/>
          <w:sz w:val="24"/>
          <w:szCs w:val="24"/>
        </w:rPr>
        <w:t>“</w:t>
      </w:r>
      <w:r w:rsidR="00514B4A">
        <w:rPr>
          <w:rFonts w:ascii="Times New Roman" w:hAnsi="Times New Roman" w:cs="Times New Roman"/>
          <w:sz w:val="24"/>
          <w:szCs w:val="24"/>
        </w:rPr>
        <w:t>Executive Function.</w:t>
      </w:r>
      <w:r w:rsidR="00644D98">
        <w:rPr>
          <w:rFonts w:ascii="Times New Roman" w:hAnsi="Times New Roman" w:cs="Times New Roman"/>
          <w:sz w:val="24"/>
          <w:szCs w:val="24"/>
        </w:rPr>
        <w:t>”</w:t>
      </w:r>
      <w:r w:rsidR="00514B4A">
        <w:rPr>
          <w:rFonts w:ascii="Times New Roman" w:hAnsi="Times New Roman" w:cs="Times New Roman"/>
          <w:sz w:val="24"/>
          <w:szCs w:val="24"/>
        </w:rPr>
        <w:t xml:space="preserve"> </w:t>
      </w:r>
      <w:r w:rsidR="008E22D2">
        <w:rPr>
          <w:rFonts w:ascii="Times New Roman" w:hAnsi="Times New Roman" w:cs="Times New Roman"/>
          <w:sz w:val="24"/>
          <w:szCs w:val="24"/>
        </w:rPr>
        <w:t xml:space="preserve">Executive function is a key factor in </w:t>
      </w:r>
      <w:r w:rsidR="000B7742">
        <w:rPr>
          <w:rFonts w:ascii="Times New Roman" w:hAnsi="Times New Roman" w:cs="Times New Roman"/>
          <w:sz w:val="24"/>
          <w:szCs w:val="24"/>
        </w:rPr>
        <w:t>many self-regulatory behaviors, including forming plans to solve problems, negotiating between desires and actions, and directing attention.</w:t>
      </w:r>
      <w:r w:rsidR="006A3F7D">
        <w:rPr>
          <w:rFonts w:ascii="Times New Roman" w:hAnsi="Times New Roman" w:cs="Times New Roman"/>
          <w:sz w:val="24"/>
          <w:szCs w:val="24"/>
        </w:rPr>
        <w:t xml:space="preserve"> </w:t>
      </w:r>
      <w:r w:rsidR="00987510">
        <w:rPr>
          <w:rFonts w:ascii="Times New Roman" w:hAnsi="Times New Roman" w:cs="Times New Roman"/>
          <w:sz w:val="24"/>
          <w:szCs w:val="24"/>
        </w:rPr>
        <w:t>For example, a child must use several executive processes to stop playing with toys and start cleaning their room</w:t>
      </w:r>
      <w:r w:rsidR="003D38A3">
        <w:rPr>
          <w:rFonts w:ascii="Times New Roman" w:hAnsi="Times New Roman" w:cs="Times New Roman"/>
          <w:sz w:val="24"/>
          <w:szCs w:val="24"/>
        </w:rPr>
        <w:t>. These processes</w:t>
      </w:r>
      <w:r w:rsidR="00987510">
        <w:rPr>
          <w:rFonts w:ascii="Times New Roman" w:hAnsi="Times New Roman" w:cs="Times New Roman"/>
          <w:sz w:val="24"/>
          <w:szCs w:val="24"/>
        </w:rPr>
        <w:t xml:space="preserve"> </w:t>
      </w:r>
      <w:r w:rsidR="003D38A3">
        <w:rPr>
          <w:rFonts w:ascii="Times New Roman" w:hAnsi="Times New Roman" w:cs="Times New Roman"/>
          <w:sz w:val="24"/>
          <w:szCs w:val="24"/>
        </w:rPr>
        <w:t xml:space="preserve">include </w:t>
      </w:r>
      <w:r w:rsidR="00987510">
        <w:rPr>
          <w:rFonts w:ascii="Times New Roman" w:hAnsi="Times New Roman" w:cs="Times New Roman"/>
          <w:sz w:val="24"/>
          <w:szCs w:val="24"/>
        </w:rPr>
        <w:t xml:space="preserve">inhibition (to stop what they’re doing), planning (to determine what </w:t>
      </w:r>
      <w:r w:rsidR="00227446">
        <w:rPr>
          <w:rFonts w:ascii="Times New Roman" w:hAnsi="Times New Roman" w:cs="Times New Roman"/>
          <w:sz w:val="24"/>
          <w:szCs w:val="24"/>
        </w:rPr>
        <w:t>actions nee</w:t>
      </w:r>
      <w:r w:rsidR="00987510">
        <w:rPr>
          <w:rFonts w:ascii="Times New Roman" w:hAnsi="Times New Roman" w:cs="Times New Roman"/>
          <w:sz w:val="24"/>
          <w:szCs w:val="24"/>
        </w:rPr>
        <w:t xml:space="preserve">d to </w:t>
      </w:r>
      <w:r w:rsidR="00227446">
        <w:rPr>
          <w:rFonts w:ascii="Times New Roman" w:hAnsi="Times New Roman" w:cs="Times New Roman"/>
          <w:sz w:val="24"/>
          <w:szCs w:val="24"/>
        </w:rPr>
        <w:t>be performed to clean the</w:t>
      </w:r>
      <w:r w:rsidR="00987510">
        <w:rPr>
          <w:rFonts w:ascii="Times New Roman" w:hAnsi="Times New Roman" w:cs="Times New Roman"/>
          <w:sz w:val="24"/>
          <w:szCs w:val="24"/>
        </w:rPr>
        <w:t xml:space="preserve"> room), and attentional cont</w:t>
      </w:r>
      <w:r w:rsidR="00F11386">
        <w:rPr>
          <w:rFonts w:ascii="Times New Roman" w:hAnsi="Times New Roman" w:cs="Times New Roman"/>
          <w:sz w:val="24"/>
          <w:szCs w:val="24"/>
        </w:rPr>
        <w:t>rol (to stay on task until</w:t>
      </w:r>
      <w:r w:rsidR="003D38A3">
        <w:rPr>
          <w:rFonts w:ascii="Times New Roman" w:hAnsi="Times New Roman" w:cs="Times New Roman"/>
          <w:sz w:val="24"/>
          <w:szCs w:val="24"/>
        </w:rPr>
        <w:t xml:space="preserve"> the</w:t>
      </w:r>
      <w:r w:rsidR="00987510">
        <w:rPr>
          <w:rFonts w:ascii="Times New Roman" w:hAnsi="Times New Roman" w:cs="Times New Roman"/>
          <w:sz w:val="24"/>
          <w:szCs w:val="24"/>
        </w:rPr>
        <w:t xml:space="preserve"> cleaning is done). A breakdown of </w:t>
      </w:r>
      <w:r w:rsidR="00B84F7E">
        <w:rPr>
          <w:rFonts w:ascii="Times New Roman" w:hAnsi="Times New Roman" w:cs="Times New Roman"/>
          <w:sz w:val="24"/>
          <w:szCs w:val="24"/>
        </w:rPr>
        <w:t>executive function</w:t>
      </w:r>
      <w:r w:rsidR="00987510">
        <w:rPr>
          <w:rFonts w:ascii="Times New Roman" w:hAnsi="Times New Roman" w:cs="Times New Roman"/>
          <w:sz w:val="24"/>
          <w:szCs w:val="24"/>
        </w:rPr>
        <w:t xml:space="preserve"> during any of these steps would </w:t>
      </w:r>
      <w:r w:rsidR="00B160D2">
        <w:rPr>
          <w:rFonts w:ascii="Times New Roman" w:hAnsi="Times New Roman" w:cs="Times New Roman"/>
          <w:sz w:val="24"/>
          <w:szCs w:val="24"/>
        </w:rPr>
        <w:t xml:space="preserve">lead to </w:t>
      </w:r>
      <w:r w:rsidR="003D38A3">
        <w:rPr>
          <w:rFonts w:ascii="Times New Roman" w:hAnsi="Times New Roman" w:cs="Times New Roman"/>
          <w:sz w:val="24"/>
          <w:szCs w:val="24"/>
        </w:rPr>
        <w:t xml:space="preserve">the room remaining </w:t>
      </w:r>
      <w:r w:rsidR="00B160D2">
        <w:rPr>
          <w:rFonts w:ascii="Times New Roman" w:hAnsi="Times New Roman" w:cs="Times New Roman"/>
          <w:sz w:val="24"/>
          <w:szCs w:val="24"/>
        </w:rPr>
        <w:t xml:space="preserve">dirty. </w:t>
      </w:r>
    </w:p>
    <w:p w14:paraId="445A53C2" w14:textId="5CDF1CD7" w:rsidR="00644B30" w:rsidRDefault="00CC1E4D" w:rsidP="005F66ED">
      <w:pPr>
        <w:rPr>
          <w:rFonts w:ascii="Times New Roman" w:hAnsi="Times New Roman" w:cs="Times New Roman"/>
          <w:sz w:val="24"/>
          <w:szCs w:val="24"/>
        </w:rPr>
      </w:pPr>
      <w:r>
        <w:rPr>
          <w:rFonts w:ascii="Times New Roman" w:hAnsi="Times New Roman" w:cs="Times New Roman"/>
          <w:sz w:val="24"/>
          <w:szCs w:val="24"/>
        </w:rPr>
        <w:t>D</w:t>
      </w:r>
      <w:r w:rsidR="00AB70B7">
        <w:rPr>
          <w:rFonts w:ascii="Times New Roman" w:hAnsi="Times New Roman" w:cs="Times New Roman"/>
          <w:sz w:val="24"/>
          <w:szCs w:val="24"/>
        </w:rPr>
        <w:t xml:space="preserve">eveloping executive function is one of the key challenges faced by children as they mature. Some elements of executive function can only be </w:t>
      </w:r>
      <w:r w:rsidR="00E90B31">
        <w:rPr>
          <w:rFonts w:ascii="Times New Roman" w:hAnsi="Times New Roman" w:cs="Times New Roman"/>
          <w:sz w:val="24"/>
          <w:szCs w:val="24"/>
        </w:rPr>
        <w:t>mastered</w:t>
      </w:r>
      <w:r w:rsidR="00AB70B7">
        <w:rPr>
          <w:rFonts w:ascii="Times New Roman" w:hAnsi="Times New Roman" w:cs="Times New Roman"/>
          <w:sz w:val="24"/>
          <w:szCs w:val="24"/>
        </w:rPr>
        <w:t xml:space="preserve"> with practice</w:t>
      </w:r>
      <w:r w:rsidR="005C749C">
        <w:rPr>
          <w:rFonts w:ascii="Times New Roman" w:hAnsi="Times New Roman" w:cs="Times New Roman"/>
          <w:sz w:val="24"/>
          <w:szCs w:val="24"/>
        </w:rPr>
        <w:t xml:space="preserve">, and brain areas linked to executive function, specifically the prefrontal cortex, </w:t>
      </w:r>
      <w:r w:rsidR="005F66ED">
        <w:rPr>
          <w:rFonts w:ascii="Times New Roman" w:hAnsi="Times New Roman" w:cs="Times New Roman"/>
          <w:sz w:val="24"/>
          <w:szCs w:val="24"/>
        </w:rPr>
        <w:t>develop</w:t>
      </w:r>
      <w:r w:rsidR="005D2AAE">
        <w:rPr>
          <w:rFonts w:ascii="Times New Roman" w:hAnsi="Times New Roman" w:cs="Times New Roman"/>
          <w:sz w:val="24"/>
          <w:szCs w:val="24"/>
        </w:rPr>
        <w:t xml:space="preserve"> slowly</w:t>
      </w:r>
      <w:r w:rsidR="00644B30">
        <w:rPr>
          <w:rFonts w:ascii="Times New Roman" w:hAnsi="Times New Roman" w:cs="Times New Roman"/>
          <w:sz w:val="24"/>
          <w:szCs w:val="24"/>
        </w:rPr>
        <w:t xml:space="preserve"> throughout development</w:t>
      </w:r>
      <w:r w:rsidR="005D2AAE">
        <w:rPr>
          <w:rFonts w:ascii="Times New Roman" w:hAnsi="Times New Roman" w:cs="Times New Roman"/>
          <w:sz w:val="24"/>
          <w:szCs w:val="24"/>
        </w:rPr>
        <w:t xml:space="preserve">, continuing to grow and organize until </w:t>
      </w:r>
      <w:r w:rsidR="005F66ED">
        <w:rPr>
          <w:rFonts w:ascii="Times New Roman" w:hAnsi="Times New Roman" w:cs="Times New Roman"/>
          <w:sz w:val="24"/>
          <w:szCs w:val="24"/>
        </w:rPr>
        <w:t>an individual reaches their twenties.</w:t>
      </w:r>
      <w:r w:rsidR="00A90CA6">
        <w:rPr>
          <w:rFonts w:ascii="Times New Roman" w:hAnsi="Times New Roman" w:cs="Times New Roman"/>
          <w:sz w:val="24"/>
          <w:szCs w:val="24"/>
        </w:rPr>
        <w:t xml:space="preserve"> </w:t>
      </w:r>
      <w:r w:rsidR="00644B30">
        <w:rPr>
          <w:rFonts w:ascii="Times New Roman" w:hAnsi="Times New Roman" w:cs="Times New Roman"/>
          <w:sz w:val="24"/>
          <w:szCs w:val="24"/>
        </w:rPr>
        <w:t xml:space="preserve">Early demonstrations of executive function have been linked to self-control and behavioral outcomes in children, as well as successes later in life. Relatedly, executive function is impaired in children diagnosed with </w:t>
      </w:r>
      <w:del w:id="2" w:author="Jessica Stanis" w:date="2015-03-05T09:40:00Z">
        <w:r w:rsidR="00644B30" w:rsidDel="00242BC1">
          <w:rPr>
            <w:rFonts w:ascii="Times New Roman" w:hAnsi="Times New Roman" w:cs="Times New Roman"/>
            <w:sz w:val="24"/>
            <w:szCs w:val="24"/>
          </w:rPr>
          <w:delText xml:space="preserve">ADHD </w:delText>
        </w:r>
      </w:del>
      <w:ins w:id="3" w:author="Jessica Stanis" w:date="2015-03-05T09:40:00Z">
        <w:r w:rsidR="00242BC1">
          <w:rPr>
            <w:rFonts w:ascii="Times New Roman" w:hAnsi="Times New Roman" w:cs="Times New Roman"/>
            <w:sz w:val="24"/>
            <w:szCs w:val="24"/>
          </w:rPr>
          <w:t xml:space="preserve">attention-deficit hyperactivity disorder </w:t>
        </w:r>
      </w:ins>
      <w:ins w:id="4" w:author="Jacob Roundy" w:date="2015-03-19T10:25:00Z">
        <w:r w:rsidR="009F2C84">
          <w:rPr>
            <w:rFonts w:ascii="Times New Roman" w:hAnsi="Times New Roman" w:cs="Times New Roman"/>
            <w:sz w:val="24"/>
            <w:szCs w:val="24"/>
          </w:rPr>
          <w:t xml:space="preserve">(ADHD) </w:t>
        </w:r>
      </w:ins>
      <w:r w:rsidR="00644B30">
        <w:rPr>
          <w:rFonts w:ascii="Times New Roman" w:hAnsi="Times New Roman" w:cs="Times New Roman"/>
          <w:sz w:val="24"/>
          <w:szCs w:val="24"/>
        </w:rPr>
        <w:t>and autism spectrum disorders.</w:t>
      </w:r>
    </w:p>
    <w:p w14:paraId="7532E4AB" w14:textId="455A8765" w:rsidR="00220EB5" w:rsidRDefault="006914A3" w:rsidP="005F66ED">
      <w:pPr>
        <w:rPr>
          <w:rFonts w:ascii="Times New Roman" w:hAnsi="Times New Roman" w:cs="Times New Roman"/>
          <w:sz w:val="24"/>
          <w:szCs w:val="24"/>
        </w:rPr>
      </w:pPr>
      <w:r>
        <w:rPr>
          <w:rFonts w:ascii="Times New Roman" w:hAnsi="Times New Roman" w:cs="Times New Roman"/>
          <w:sz w:val="24"/>
          <w:szCs w:val="24"/>
        </w:rPr>
        <w:t>This experiment</w:t>
      </w:r>
      <w:r w:rsidR="00220EB5">
        <w:rPr>
          <w:rFonts w:ascii="Times New Roman" w:hAnsi="Times New Roman" w:cs="Times New Roman"/>
          <w:sz w:val="24"/>
          <w:szCs w:val="24"/>
        </w:rPr>
        <w:t xml:space="preserve"> demonstrate</w:t>
      </w:r>
      <w:r>
        <w:rPr>
          <w:rFonts w:ascii="Times New Roman" w:hAnsi="Times New Roman" w:cs="Times New Roman"/>
          <w:sz w:val="24"/>
          <w:szCs w:val="24"/>
        </w:rPr>
        <w:t>s</w:t>
      </w:r>
      <w:r w:rsidR="00220EB5">
        <w:rPr>
          <w:rFonts w:ascii="Times New Roman" w:hAnsi="Times New Roman" w:cs="Times New Roman"/>
          <w:sz w:val="24"/>
          <w:szCs w:val="24"/>
        </w:rPr>
        <w:t xml:space="preserve"> how </w:t>
      </w:r>
      <w:r>
        <w:rPr>
          <w:rFonts w:ascii="Times New Roman" w:hAnsi="Times New Roman" w:cs="Times New Roman"/>
          <w:sz w:val="24"/>
          <w:szCs w:val="24"/>
        </w:rPr>
        <w:t>to ass</w:t>
      </w:r>
      <w:r w:rsidR="00011589">
        <w:rPr>
          <w:rFonts w:ascii="Times New Roman" w:hAnsi="Times New Roman" w:cs="Times New Roman"/>
          <w:sz w:val="24"/>
          <w:szCs w:val="24"/>
        </w:rPr>
        <w:t>ess executive function in children using th</w:t>
      </w:r>
      <w:r>
        <w:rPr>
          <w:rFonts w:ascii="Times New Roman" w:hAnsi="Times New Roman" w:cs="Times New Roman"/>
          <w:sz w:val="24"/>
          <w:szCs w:val="24"/>
        </w:rPr>
        <w:t>e Dimensional Change Card Sort T</w:t>
      </w:r>
      <w:r w:rsidR="00011589">
        <w:rPr>
          <w:rFonts w:ascii="Times New Roman" w:hAnsi="Times New Roman" w:cs="Times New Roman"/>
          <w:sz w:val="24"/>
          <w:szCs w:val="24"/>
        </w:rPr>
        <w:t>as</w:t>
      </w:r>
      <w:bookmarkStart w:id="5" w:name="_GoBack"/>
      <w:bookmarkEnd w:id="5"/>
      <w:r w:rsidR="00011589">
        <w:rPr>
          <w:rFonts w:ascii="Times New Roman" w:hAnsi="Times New Roman" w:cs="Times New Roman"/>
          <w:sz w:val="24"/>
          <w:szCs w:val="24"/>
        </w:rPr>
        <w:t>k</w:t>
      </w:r>
      <w:r>
        <w:rPr>
          <w:rFonts w:ascii="Times New Roman" w:hAnsi="Times New Roman" w:cs="Times New Roman"/>
          <w:sz w:val="24"/>
          <w:szCs w:val="24"/>
        </w:rPr>
        <w:t>,</w:t>
      </w:r>
      <w:r w:rsidR="00011589">
        <w:rPr>
          <w:rFonts w:ascii="Times New Roman" w:hAnsi="Times New Roman" w:cs="Times New Roman"/>
          <w:sz w:val="24"/>
          <w:szCs w:val="24"/>
        </w:rPr>
        <w:t xml:space="preserve"> developed by</w:t>
      </w:r>
      <w:r w:rsidR="00441239">
        <w:rPr>
          <w:rFonts w:ascii="Times New Roman" w:hAnsi="Times New Roman" w:cs="Times New Roman"/>
          <w:sz w:val="24"/>
          <w:szCs w:val="24"/>
        </w:rPr>
        <w:t xml:space="preserve"> Dr.</w:t>
      </w:r>
      <w:r w:rsidR="00011589">
        <w:rPr>
          <w:rFonts w:ascii="Times New Roman" w:hAnsi="Times New Roman" w:cs="Times New Roman"/>
          <w:sz w:val="24"/>
          <w:szCs w:val="24"/>
        </w:rPr>
        <w:t xml:space="preserve"> Philip </w:t>
      </w:r>
      <w:proofErr w:type="spellStart"/>
      <w:r w:rsidR="00011589">
        <w:rPr>
          <w:rFonts w:ascii="Times New Roman" w:hAnsi="Times New Roman" w:cs="Times New Roman"/>
          <w:sz w:val="24"/>
          <w:szCs w:val="24"/>
        </w:rPr>
        <w:t>Zelazo</w:t>
      </w:r>
      <w:proofErr w:type="spellEnd"/>
      <w:r w:rsidR="00011589">
        <w:rPr>
          <w:rFonts w:ascii="Times New Roman" w:hAnsi="Times New Roman" w:cs="Times New Roman"/>
          <w:sz w:val="24"/>
          <w:szCs w:val="24"/>
        </w:rPr>
        <w:t xml:space="preserve"> and colleagues.</w:t>
      </w:r>
    </w:p>
    <w:p w14:paraId="15654A7C" w14:textId="77777777" w:rsidR="00C95E4A" w:rsidRDefault="00C95E4A" w:rsidP="005F66ED">
      <w:pPr>
        <w:rPr>
          <w:rFonts w:ascii="Times New Roman" w:hAnsi="Times New Roman" w:cs="Times New Roman"/>
          <w:sz w:val="24"/>
          <w:szCs w:val="24"/>
        </w:rPr>
      </w:pPr>
    </w:p>
    <w:p w14:paraId="7785AAD7" w14:textId="77777777" w:rsidR="0031689F" w:rsidRPr="00C7625C" w:rsidRDefault="0031689F" w:rsidP="001E3861">
      <w:pPr>
        <w:rPr>
          <w:rFonts w:ascii="Times New Roman" w:hAnsi="Times New Roman" w:cs="Times New Roman"/>
          <w:b/>
          <w:sz w:val="24"/>
          <w:szCs w:val="24"/>
        </w:rPr>
      </w:pPr>
      <w:r w:rsidRPr="00C95E4A">
        <w:rPr>
          <w:rFonts w:ascii="Times New Roman" w:hAnsi="Times New Roman" w:cs="Times New Roman"/>
          <w:b/>
          <w:sz w:val="28"/>
          <w:szCs w:val="24"/>
        </w:rPr>
        <w:t>Procedure:</w:t>
      </w:r>
    </w:p>
    <w:p w14:paraId="5DF7E82C" w14:textId="699333D6" w:rsidR="00821AB7" w:rsidRDefault="002C3066" w:rsidP="00AC2DE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Recruit </w:t>
      </w:r>
      <w:r w:rsidR="00011589">
        <w:rPr>
          <w:rFonts w:ascii="Times New Roman" w:hAnsi="Times New Roman" w:cs="Times New Roman"/>
          <w:sz w:val="24"/>
          <w:szCs w:val="24"/>
        </w:rPr>
        <w:t xml:space="preserve">children </w:t>
      </w:r>
      <w:r w:rsidR="00D753E5">
        <w:rPr>
          <w:rFonts w:ascii="Times New Roman" w:hAnsi="Times New Roman" w:cs="Times New Roman"/>
          <w:sz w:val="24"/>
          <w:szCs w:val="24"/>
        </w:rPr>
        <w:t xml:space="preserve">between the ages of 3 and 5 </w:t>
      </w:r>
      <w:r w:rsidR="00011589">
        <w:rPr>
          <w:rFonts w:ascii="Times New Roman" w:hAnsi="Times New Roman" w:cs="Times New Roman"/>
          <w:sz w:val="24"/>
          <w:szCs w:val="24"/>
        </w:rPr>
        <w:t>with no visual</w:t>
      </w:r>
      <w:r w:rsidR="00203C18">
        <w:rPr>
          <w:rFonts w:ascii="Times New Roman" w:hAnsi="Times New Roman" w:cs="Times New Roman"/>
          <w:sz w:val="24"/>
          <w:szCs w:val="24"/>
        </w:rPr>
        <w:t xml:space="preserve"> impairment, color blindness, or hearing impairment</w:t>
      </w:r>
      <w:r w:rsidR="00011589">
        <w:rPr>
          <w:rFonts w:ascii="Times New Roman" w:hAnsi="Times New Roman" w:cs="Times New Roman"/>
          <w:sz w:val="24"/>
          <w:szCs w:val="24"/>
        </w:rPr>
        <w:t>.</w:t>
      </w:r>
      <w:r w:rsidR="006F6795">
        <w:rPr>
          <w:rFonts w:ascii="Times New Roman" w:hAnsi="Times New Roman" w:cs="Times New Roman"/>
          <w:sz w:val="24"/>
          <w:szCs w:val="24"/>
        </w:rPr>
        <w:t xml:space="preserve"> For the purposes of this demonstration, only one child is tested. Larger sample sizes are recommended when conducting any experiments.</w:t>
      </w:r>
    </w:p>
    <w:p w14:paraId="69E7299F" w14:textId="77777777" w:rsidR="00C95E4A" w:rsidRPr="00C7625C" w:rsidRDefault="00C95E4A" w:rsidP="00C95E4A">
      <w:pPr>
        <w:pStyle w:val="ListParagraph"/>
        <w:ind w:left="360"/>
        <w:rPr>
          <w:rFonts w:ascii="Times New Roman" w:hAnsi="Times New Roman" w:cs="Times New Roman"/>
          <w:sz w:val="24"/>
          <w:szCs w:val="24"/>
        </w:rPr>
      </w:pPr>
    </w:p>
    <w:p w14:paraId="6434A9E7" w14:textId="079F0A9A" w:rsidR="00C95E4A" w:rsidRPr="00C95E4A" w:rsidRDefault="000476A1" w:rsidP="00C95E4A">
      <w:pPr>
        <w:pStyle w:val="ListParagraph"/>
        <w:numPr>
          <w:ilvl w:val="0"/>
          <w:numId w:val="1"/>
        </w:numPr>
        <w:rPr>
          <w:rFonts w:ascii="Times New Roman" w:hAnsi="Times New Roman" w:cs="Times New Roman"/>
          <w:sz w:val="24"/>
          <w:szCs w:val="24"/>
        </w:rPr>
      </w:pPr>
      <w:r w:rsidRPr="00C7625C">
        <w:rPr>
          <w:rFonts w:ascii="Times New Roman" w:hAnsi="Times New Roman" w:cs="Times New Roman"/>
          <w:sz w:val="24"/>
          <w:szCs w:val="24"/>
        </w:rPr>
        <w:t>Data collection</w:t>
      </w:r>
      <w:r w:rsidR="00D753E5">
        <w:rPr>
          <w:rFonts w:ascii="Times New Roman" w:hAnsi="Times New Roman" w:cs="Times New Roman"/>
          <w:sz w:val="24"/>
          <w:szCs w:val="24"/>
        </w:rPr>
        <w:t>.</w:t>
      </w:r>
      <w:r w:rsidR="00C95E4A">
        <w:rPr>
          <w:rFonts w:ascii="Times New Roman" w:hAnsi="Times New Roman" w:cs="Times New Roman"/>
          <w:sz w:val="24"/>
          <w:szCs w:val="24"/>
        </w:rPr>
        <w:br/>
      </w:r>
    </w:p>
    <w:p w14:paraId="361E2B1A" w14:textId="6F9D5371" w:rsidR="005560E0" w:rsidRDefault="002C3066" w:rsidP="00C26B6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D753E5">
        <w:rPr>
          <w:rFonts w:ascii="Times New Roman" w:hAnsi="Times New Roman" w:cs="Times New Roman"/>
          <w:sz w:val="24"/>
          <w:szCs w:val="24"/>
        </w:rPr>
        <w:t>Set</w:t>
      </w:r>
      <w:r w:rsidR="00015FCF">
        <w:rPr>
          <w:rFonts w:ascii="Times New Roman" w:hAnsi="Times New Roman" w:cs="Times New Roman"/>
          <w:sz w:val="24"/>
          <w:szCs w:val="24"/>
        </w:rPr>
        <w:t>up</w:t>
      </w:r>
      <w:r w:rsidR="00D753E5">
        <w:rPr>
          <w:rFonts w:ascii="Times New Roman" w:hAnsi="Times New Roman" w:cs="Times New Roman"/>
          <w:sz w:val="24"/>
          <w:szCs w:val="24"/>
        </w:rPr>
        <w:t>.</w:t>
      </w:r>
    </w:p>
    <w:p w14:paraId="18FFA5B6" w14:textId="77777777" w:rsidR="00C95E4A" w:rsidRDefault="00C95E4A" w:rsidP="00C95E4A">
      <w:pPr>
        <w:pStyle w:val="ListParagraph"/>
        <w:rPr>
          <w:rFonts w:ascii="Times New Roman" w:hAnsi="Times New Roman" w:cs="Times New Roman"/>
          <w:sz w:val="24"/>
          <w:szCs w:val="24"/>
        </w:rPr>
      </w:pPr>
    </w:p>
    <w:p w14:paraId="425AA04B" w14:textId="28239566" w:rsidR="00015FCF" w:rsidRDefault="00015FCF" w:rsidP="00015FCF">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Create a set of 16 cards, including 2 target cards and 14 test cards.</w:t>
      </w:r>
    </w:p>
    <w:p w14:paraId="2284FDB4" w14:textId="77777777" w:rsidR="00C95E4A" w:rsidRDefault="00C95E4A" w:rsidP="00C95E4A">
      <w:pPr>
        <w:pStyle w:val="ListParagraph"/>
        <w:ind w:left="1440"/>
        <w:rPr>
          <w:rFonts w:ascii="Times New Roman" w:hAnsi="Times New Roman" w:cs="Times New Roman"/>
          <w:sz w:val="24"/>
          <w:szCs w:val="24"/>
        </w:rPr>
      </w:pPr>
    </w:p>
    <w:p w14:paraId="685C8ED5" w14:textId="2DAFD25E" w:rsidR="00015FCF" w:rsidRDefault="00015FCF" w:rsidP="00015FCF">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 xml:space="preserve"> Target cards depict a blue rabbit and a red boat on a white background.</w:t>
      </w:r>
    </w:p>
    <w:p w14:paraId="630599E9" w14:textId="77777777" w:rsidR="00C95E4A" w:rsidRDefault="00C95E4A" w:rsidP="00C95E4A">
      <w:pPr>
        <w:pStyle w:val="ListParagraph"/>
        <w:ind w:left="1800"/>
        <w:rPr>
          <w:rFonts w:ascii="Times New Roman" w:hAnsi="Times New Roman" w:cs="Times New Roman"/>
          <w:sz w:val="24"/>
          <w:szCs w:val="24"/>
        </w:rPr>
      </w:pPr>
    </w:p>
    <w:p w14:paraId="68EE7056" w14:textId="4667BF2A" w:rsidR="00C95E4A" w:rsidRPr="00C95E4A" w:rsidRDefault="00015FCF" w:rsidP="00C95E4A">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 Test cards are split even</w:t>
      </w:r>
      <w:r w:rsidR="00552AD5">
        <w:rPr>
          <w:rFonts w:ascii="Times New Roman" w:hAnsi="Times New Roman" w:cs="Times New Roman"/>
          <w:sz w:val="24"/>
          <w:szCs w:val="24"/>
        </w:rPr>
        <w:t>ly</w:t>
      </w:r>
      <w:r>
        <w:rPr>
          <w:rFonts w:ascii="Times New Roman" w:hAnsi="Times New Roman" w:cs="Times New Roman"/>
          <w:sz w:val="24"/>
          <w:szCs w:val="24"/>
        </w:rPr>
        <w:t xml:space="preserve"> between </w:t>
      </w:r>
      <w:r w:rsidR="003D38A3">
        <w:rPr>
          <w:rFonts w:ascii="Times New Roman" w:hAnsi="Times New Roman" w:cs="Times New Roman"/>
          <w:sz w:val="24"/>
          <w:szCs w:val="24"/>
        </w:rPr>
        <w:t>picture</w:t>
      </w:r>
      <w:r w:rsidR="004615BD">
        <w:rPr>
          <w:rFonts w:ascii="Times New Roman" w:hAnsi="Times New Roman" w:cs="Times New Roman"/>
          <w:sz w:val="24"/>
          <w:szCs w:val="24"/>
        </w:rPr>
        <w:t>s</w:t>
      </w:r>
      <w:r w:rsidR="003D38A3">
        <w:rPr>
          <w:rFonts w:ascii="Times New Roman" w:hAnsi="Times New Roman" w:cs="Times New Roman"/>
          <w:sz w:val="24"/>
          <w:szCs w:val="24"/>
        </w:rPr>
        <w:t xml:space="preserve"> of </w:t>
      </w:r>
      <w:r>
        <w:rPr>
          <w:rFonts w:ascii="Times New Roman" w:hAnsi="Times New Roman" w:cs="Times New Roman"/>
          <w:sz w:val="24"/>
          <w:szCs w:val="24"/>
        </w:rPr>
        <w:t>red rabbits and blue boats</w:t>
      </w:r>
      <w:r w:rsidR="00203C18">
        <w:rPr>
          <w:rFonts w:ascii="Times New Roman" w:hAnsi="Times New Roman" w:cs="Times New Roman"/>
          <w:sz w:val="24"/>
          <w:szCs w:val="24"/>
        </w:rPr>
        <w:t>.</w:t>
      </w:r>
      <w:r w:rsidR="00C95E4A">
        <w:rPr>
          <w:rFonts w:ascii="Times New Roman" w:hAnsi="Times New Roman" w:cs="Times New Roman"/>
          <w:sz w:val="24"/>
          <w:szCs w:val="24"/>
        </w:rPr>
        <w:br/>
      </w:r>
    </w:p>
    <w:p w14:paraId="0E739F11" w14:textId="77777777" w:rsidR="00D753E5" w:rsidRDefault="00015FCF" w:rsidP="00015FCF">
      <w:pPr>
        <w:pStyle w:val="ListParagraph"/>
        <w:numPr>
          <w:ilvl w:val="2"/>
          <w:numId w:val="1"/>
        </w:numPr>
        <w:rPr>
          <w:rFonts w:ascii="Times New Roman" w:hAnsi="Times New Roman" w:cs="Times New Roman"/>
          <w:sz w:val="24"/>
          <w:szCs w:val="24"/>
        </w:rPr>
      </w:pPr>
      <w:r w:rsidRPr="00E25110">
        <w:rPr>
          <w:rFonts w:ascii="Times New Roman" w:hAnsi="Times New Roman" w:cs="Times New Roman"/>
          <w:sz w:val="24"/>
          <w:szCs w:val="24"/>
        </w:rPr>
        <w:t>Place two small trays on a table</w:t>
      </w:r>
      <w:r w:rsidR="00D753E5">
        <w:rPr>
          <w:rFonts w:ascii="Times New Roman" w:hAnsi="Times New Roman" w:cs="Times New Roman"/>
          <w:sz w:val="24"/>
          <w:szCs w:val="24"/>
        </w:rPr>
        <w:t xml:space="preserve"> and a</w:t>
      </w:r>
      <w:r w:rsidR="00203C18" w:rsidRPr="00E25110">
        <w:rPr>
          <w:rFonts w:ascii="Times New Roman" w:hAnsi="Times New Roman" w:cs="Times New Roman"/>
          <w:sz w:val="24"/>
          <w:szCs w:val="24"/>
        </w:rPr>
        <w:t>ffix one target card to each tray.</w:t>
      </w:r>
      <w:r w:rsidR="00AA0BD4" w:rsidRPr="00E25110">
        <w:rPr>
          <w:rFonts w:ascii="Times New Roman" w:hAnsi="Times New Roman" w:cs="Times New Roman"/>
          <w:sz w:val="24"/>
          <w:szCs w:val="24"/>
        </w:rPr>
        <w:t xml:space="preserve"> </w:t>
      </w:r>
    </w:p>
    <w:p w14:paraId="0BA45648" w14:textId="77777777" w:rsidR="00D753E5" w:rsidRDefault="00D753E5" w:rsidP="00D753E5">
      <w:pPr>
        <w:pStyle w:val="ListParagraph"/>
        <w:ind w:left="1440"/>
        <w:rPr>
          <w:rFonts w:ascii="Times New Roman" w:hAnsi="Times New Roman" w:cs="Times New Roman"/>
          <w:sz w:val="24"/>
          <w:szCs w:val="24"/>
        </w:rPr>
      </w:pPr>
    </w:p>
    <w:p w14:paraId="44E8391C" w14:textId="77777777" w:rsidR="00D753E5" w:rsidRDefault="00AA0BD4" w:rsidP="00015FCF">
      <w:pPr>
        <w:pStyle w:val="ListParagraph"/>
        <w:numPr>
          <w:ilvl w:val="2"/>
          <w:numId w:val="1"/>
        </w:numPr>
        <w:rPr>
          <w:rFonts w:ascii="Times New Roman" w:hAnsi="Times New Roman" w:cs="Times New Roman"/>
          <w:sz w:val="24"/>
          <w:szCs w:val="24"/>
        </w:rPr>
      </w:pPr>
      <w:r w:rsidRPr="00E25110">
        <w:rPr>
          <w:rFonts w:ascii="Times New Roman" w:hAnsi="Times New Roman" w:cs="Times New Roman"/>
          <w:sz w:val="24"/>
          <w:szCs w:val="24"/>
        </w:rPr>
        <w:t xml:space="preserve">Place one blue rabbit </w:t>
      </w:r>
      <w:r w:rsidR="00D753E5">
        <w:rPr>
          <w:rFonts w:ascii="Times New Roman" w:hAnsi="Times New Roman" w:cs="Times New Roman"/>
          <w:sz w:val="24"/>
          <w:szCs w:val="24"/>
        </w:rPr>
        <w:t xml:space="preserve">card </w:t>
      </w:r>
      <w:r w:rsidRPr="00E25110">
        <w:rPr>
          <w:rFonts w:ascii="Times New Roman" w:hAnsi="Times New Roman" w:cs="Times New Roman"/>
          <w:sz w:val="24"/>
          <w:szCs w:val="24"/>
        </w:rPr>
        <w:t xml:space="preserve">and one red boat </w:t>
      </w:r>
      <w:r w:rsidR="00D753E5">
        <w:rPr>
          <w:rFonts w:ascii="Times New Roman" w:hAnsi="Times New Roman" w:cs="Times New Roman"/>
          <w:sz w:val="24"/>
          <w:szCs w:val="24"/>
        </w:rPr>
        <w:t xml:space="preserve">card </w:t>
      </w:r>
      <w:r w:rsidRPr="00E25110">
        <w:rPr>
          <w:rFonts w:ascii="Times New Roman" w:hAnsi="Times New Roman" w:cs="Times New Roman"/>
          <w:sz w:val="24"/>
          <w:szCs w:val="24"/>
        </w:rPr>
        <w:t>aside. Shuffl</w:t>
      </w:r>
      <w:r w:rsidR="00E25110" w:rsidRPr="00E25110">
        <w:rPr>
          <w:rFonts w:ascii="Times New Roman" w:hAnsi="Times New Roman" w:cs="Times New Roman"/>
          <w:sz w:val="24"/>
          <w:szCs w:val="24"/>
        </w:rPr>
        <w:t xml:space="preserve">e the remaining test cards. </w:t>
      </w:r>
    </w:p>
    <w:p w14:paraId="0BEEDC13" w14:textId="77777777" w:rsidR="00D753E5" w:rsidRPr="00D753E5" w:rsidRDefault="00D753E5" w:rsidP="00D753E5">
      <w:pPr>
        <w:pStyle w:val="ListParagraph"/>
        <w:rPr>
          <w:rFonts w:ascii="Times New Roman" w:hAnsi="Times New Roman" w:cs="Times New Roman"/>
          <w:sz w:val="24"/>
          <w:szCs w:val="24"/>
        </w:rPr>
      </w:pPr>
    </w:p>
    <w:p w14:paraId="6915800E" w14:textId="77777777" w:rsidR="00D753E5" w:rsidRDefault="00E25110" w:rsidP="00015FCF">
      <w:pPr>
        <w:pStyle w:val="ListParagraph"/>
        <w:numPr>
          <w:ilvl w:val="2"/>
          <w:numId w:val="1"/>
        </w:numPr>
        <w:rPr>
          <w:rFonts w:ascii="Times New Roman" w:hAnsi="Times New Roman" w:cs="Times New Roman"/>
          <w:sz w:val="24"/>
          <w:szCs w:val="24"/>
        </w:rPr>
      </w:pPr>
      <w:r w:rsidRPr="00E25110">
        <w:rPr>
          <w:rFonts w:ascii="Times New Roman" w:hAnsi="Times New Roman" w:cs="Times New Roman"/>
          <w:sz w:val="24"/>
          <w:szCs w:val="24"/>
        </w:rPr>
        <w:t>Examine the cards, and reshuffle them</w:t>
      </w:r>
      <w:r w:rsidR="00552AD5">
        <w:rPr>
          <w:rFonts w:ascii="Times New Roman" w:hAnsi="Times New Roman" w:cs="Times New Roman"/>
          <w:sz w:val="24"/>
          <w:szCs w:val="24"/>
        </w:rPr>
        <w:t xml:space="preserve"> if</w:t>
      </w:r>
      <w:r w:rsidRPr="00E25110">
        <w:rPr>
          <w:rFonts w:ascii="Times New Roman" w:hAnsi="Times New Roman" w:cs="Times New Roman"/>
          <w:sz w:val="24"/>
          <w:szCs w:val="24"/>
        </w:rPr>
        <w:t xml:space="preserve"> there is a run of more than t</w:t>
      </w:r>
      <w:r w:rsidR="00D753E5">
        <w:rPr>
          <w:rFonts w:ascii="Times New Roman" w:hAnsi="Times New Roman" w:cs="Times New Roman"/>
          <w:sz w:val="24"/>
          <w:szCs w:val="24"/>
        </w:rPr>
        <w:t>wo cards of the same type (e.g.</w:t>
      </w:r>
      <w:r w:rsidRPr="00E25110">
        <w:rPr>
          <w:rFonts w:ascii="Times New Roman" w:hAnsi="Times New Roman" w:cs="Times New Roman"/>
          <w:sz w:val="24"/>
          <w:szCs w:val="24"/>
        </w:rPr>
        <w:t xml:space="preserve"> if there are three or more blue boats in a row). </w:t>
      </w:r>
    </w:p>
    <w:p w14:paraId="0ED3BBBF" w14:textId="77777777" w:rsidR="00D753E5" w:rsidRPr="00D753E5" w:rsidRDefault="00D753E5" w:rsidP="00D753E5">
      <w:pPr>
        <w:pStyle w:val="ListParagraph"/>
        <w:rPr>
          <w:rFonts w:ascii="Times New Roman" w:hAnsi="Times New Roman" w:cs="Times New Roman"/>
          <w:sz w:val="24"/>
          <w:szCs w:val="24"/>
        </w:rPr>
      </w:pPr>
    </w:p>
    <w:p w14:paraId="55D1E3AA" w14:textId="78DE9A56" w:rsidR="00015FCF" w:rsidRDefault="00E25110" w:rsidP="00015FCF">
      <w:pPr>
        <w:pStyle w:val="ListParagraph"/>
        <w:numPr>
          <w:ilvl w:val="2"/>
          <w:numId w:val="1"/>
        </w:numPr>
        <w:rPr>
          <w:rFonts w:ascii="Times New Roman" w:hAnsi="Times New Roman" w:cs="Times New Roman"/>
          <w:sz w:val="24"/>
          <w:szCs w:val="24"/>
        </w:rPr>
      </w:pPr>
      <w:r w:rsidRPr="00E25110">
        <w:rPr>
          <w:rFonts w:ascii="Times New Roman" w:hAnsi="Times New Roman" w:cs="Times New Roman"/>
          <w:sz w:val="24"/>
          <w:szCs w:val="24"/>
        </w:rPr>
        <w:t xml:space="preserve">Once the cards are pseudo-randomized, </w:t>
      </w:r>
      <w:r w:rsidR="00AA0BD4" w:rsidRPr="00E25110">
        <w:rPr>
          <w:rFonts w:ascii="Times New Roman" w:hAnsi="Times New Roman" w:cs="Times New Roman"/>
          <w:sz w:val="24"/>
          <w:szCs w:val="24"/>
        </w:rPr>
        <w:t>place the</w:t>
      </w:r>
      <w:r w:rsidR="00552AD5">
        <w:rPr>
          <w:rFonts w:ascii="Times New Roman" w:hAnsi="Times New Roman" w:cs="Times New Roman"/>
          <w:sz w:val="24"/>
          <w:szCs w:val="24"/>
        </w:rPr>
        <w:t>m face down and add the</w:t>
      </w:r>
      <w:r w:rsidR="00AA0BD4" w:rsidRPr="00E25110">
        <w:rPr>
          <w:rFonts w:ascii="Times New Roman" w:hAnsi="Times New Roman" w:cs="Times New Roman"/>
          <w:sz w:val="24"/>
          <w:szCs w:val="24"/>
        </w:rPr>
        <w:t xml:space="preserve"> two </w:t>
      </w:r>
      <w:r w:rsidR="00552AD5">
        <w:rPr>
          <w:rFonts w:ascii="Times New Roman" w:hAnsi="Times New Roman" w:cs="Times New Roman"/>
          <w:sz w:val="24"/>
          <w:szCs w:val="24"/>
        </w:rPr>
        <w:t>pre-</w:t>
      </w:r>
      <w:r w:rsidR="00AA0BD4" w:rsidRPr="00E25110">
        <w:rPr>
          <w:rFonts w:ascii="Times New Roman" w:hAnsi="Times New Roman" w:cs="Times New Roman"/>
          <w:sz w:val="24"/>
          <w:szCs w:val="24"/>
        </w:rPr>
        <w:t>selected cards on top of the deck.</w:t>
      </w:r>
    </w:p>
    <w:p w14:paraId="151D7C30" w14:textId="77777777" w:rsidR="00C95E4A" w:rsidRPr="00E25110" w:rsidRDefault="00C95E4A" w:rsidP="00C95E4A">
      <w:pPr>
        <w:pStyle w:val="ListParagraph"/>
        <w:ind w:left="1440"/>
        <w:rPr>
          <w:rFonts w:ascii="Times New Roman" w:hAnsi="Times New Roman" w:cs="Times New Roman"/>
          <w:sz w:val="24"/>
          <w:szCs w:val="24"/>
        </w:rPr>
      </w:pPr>
    </w:p>
    <w:p w14:paraId="4451E39D" w14:textId="01FEA26E" w:rsidR="00015FCF" w:rsidRPr="00C7625C" w:rsidRDefault="00EA4D9A" w:rsidP="00C26B6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Demonstration p</w:t>
      </w:r>
      <w:r w:rsidR="00203C18">
        <w:rPr>
          <w:rFonts w:ascii="Times New Roman" w:hAnsi="Times New Roman" w:cs="Times New Roman"/>
          <w:sz w:val="24"/>
          <w:szCs w:val="24"/>
        </w:rPr>
        <w:t>hase</w:t>
      </w:r>
      <w:r w:rsidR="00D753E5">
        <w:rPr>
          <w:rFonts w:ascii="Times New Roman" w:hAnsi="Times New Roman" w:cs="Times New Roman"/>
          <w:sz w:val="24"/>
          <w:szCs w:val="24"/>
        </w:rPr>
        <w:t>.</w:t>
      </w:r>
    </w:p>
    <w:p w14:paraId="2731ED52" w14:textId="77777777" w:rsidR="00C95E4A" w:rsidRDefault="00C95E4A" w:rsidP="00C95E4A">
      <w:pPr>
        <w:pStyle w:val="ListParagraph"/>
        <w:ind w:left="1440"/>
        <w:rPr>
          <w:rFonts w:ascii="Times New Roman" w:hAnsi="Times New Roman" w:cs="Times New Roman"/>
          <w:sz w:val="24"/>
          <w:szCs w:val="24"/>
        </w:rPr>
      </w:pPr>
    </w:p>
    <w:p w14:paraId="1C0B0423" w14:textId="5FF0AB38" w:rsidR="005B2343" w:rsidRDefault="00552AD5" w:rsidP="00AC1CE9">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Instruct t</w:t>
      </w:r>
      <w:r w:rsidR="005B2343">
        <w:rPr>
          <w:rFonts w:ascii="Times New Roman" w:hAnsi="Times New Roman" w:cs="Times New Roman"/>
          <w:sz w:val="24"/>
          <w:szCs w:val="24"/>
        </w:rPr>
        <w:t xml:space="preserve">he child </w:t>
      </w:r>
      <w:r>
        <w:rPr>
          <w:rFonts w:ascii="Times New Roman" w:hAnsi="Times New Roman" w:cs="Times New Roman"/>
          <w:sz w:val="24"/>
          <w:szCs w:val="24"/>
        </w:rPr>
        <w:t>to</w:t>
      </w:r>
      <w:r w:rsidR="005B2343">
        <w:rPr>
          <w:rFonts w:ascii="Times New Roman" w:hAnsi="Times New Roman" w:cs="Times New Roman"/>
          <w:sz w:val="24"/>
          <w:szCs w:val="24"/>
        </w:rPr>
        <w:t xml:space="preserve"> sit </w:t>
      </w:r>
      <w:r w:rsidR="00EA4D9A">
        <w:rPr>
          <w:rFonts w:ascii="Times New Roman" w:hAnsi="Times New Roman" w:cs="Times New Roman"/>
          <w:sz w:val="24"/>
          <w:szCs w:val="24"/>
        </w:rPr>
        <w:t>with</w:t>
      </w:r>
      <w:r w:rsidR="005B2343">
        <w:rPr>
          <w:rFonts w:ascii="Times New Roman" w:hAnsi="Times New Roman" w:cs="Times New Roman"/>
          <w:sz w:val="24"/>
          <w:szCs w:val="24"/>
        </w:rPr>
        <w:t>in view of the trays and target cards.</w:t>
      </w:r>
    </w:p>
    <w:p w14:paraId="416A18E3" w14:textId="77777777" w:rsidR="00C95E4A" w:rsidRDefault="00C95E4A" w:rsidP="00C95E4A">
      <w:pPr>
        <w:pStyle w:val="ListParagraph"/>
        <w:ind w:left="1440"/>
        <w:rPr>
          <w:rFonts w:ascii="Times New Roman" w:hAnsi="Times New Roman" w:cs="Times New Roman"/>
          <w:sz w:val="24"/>
          <w:szCs w:val="24"/>
        </w:rPr>
      </w:pPr>
    </w:p>
    <w:p w14:paraId="7C263E2F" w14:textId="05A7843A" w:rsidR="005B2343" w:rsidRDefault="00EA4D9A" w:rsidP="00AC1CE9">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 xml:space="preserve">Label the two target cards </w:t>
      </w:r>
      <w:del w:id="6" w:author="Jessica Stanis" w:date="2015-03-05T09:47:00Z">
        <w:r w:rsidDel="00B30F2A">
          <w:rPr>
            <w:rFonts w:ascii="Times New Roman" w:hAnsi="Times New Roman" w:cs="Times New Roman"/>
            <w:sz w:val="24"/>
            <w:szCs w:val="24"/>
          </w:rPr>
          <w:delText>and say</w:delText>
        </w:r>
      </w:del>
      <w:ins w:id="7" w:author="Jessica Stanis" w:date="2015-03-05T09:47:00Z">
        <w:r w:rsidR="00B30F2A">
          <w:rPr>
            <w:rFonts w:ascii="Times New Roman" w:hAnsi="Times New Roman" w:cs="Times New Roman"/>
            <w:sz w:val="24"/>
            <w:szCs w:val="24"/>
          </w:rPr>
          <w:t>by saying</w:t>
        </w:r>
      </w:ins>
      <w:r w:rsidR="005B2343">
        <w:rPr>
          <w:rFonts w:ascii="Times New Roman" w:hAnsi="Times New Roman" w:cs="Times New Roman"/>
          <w:sz w:val="24"/>
          <w:szCs w:val="24"/>
        </w:rPr>
        <w:t xml:space="preserve">, “Here is a blue rabbit and here is a red boat.” </w:t>
      </w:r>
    </w:p>
    <w:p w14:paraId="1E499BDA" w14:textId="77777777" w:rsidR="00C95E4A" w:rsidRDefault="00C95E4A" w:rsidP="00C95E4A">
      <w:pPr>
        <w:pStyle w:val="ListParagraph"/>
        <w:ind w:left="1440"/>
        <w:rPr>
          <w:rFonts w:ascii="Times New Roman" w:hAnsi="Times New Roman" w:cs="Times New Roman"/>
          <w:sz w:val="24"/>
          <w:szCs w:val="24"/>
        </w:rPr>
      </w:pPr>
    </w:p>
    <w:p w14:paraId="03857B03" w14:textId="2BF27D33" w:rsidR="005B2343" w:rsidRDefault="00EA4D9A" w:rsidP="00AC1CE9">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Introduce</w:t>
      </w:r>
      <w:r w:rsidR="00752692">
        <w:rPr>
          <w:rFonts w:ascii="Times New Roman" w:hAnsi="Times New Roman" w:cs="Times New Roman"/>
          <w:sz w:val="24"/>
          <w:szCs w:val="24"/>
        </w:rPr>
        <w:t xml:space="preserve"> the p</w:t>
      </w:r>
      <w:r>
        <w:rPr>
          <w:rFonts w:ascii="Times New Roman" w:hAnsi="Times New Roman" w:cs="Times New Roman"/>
          <w:sz w:val="24"/>
          <w:szCs w:val="24"/>
        </w:rPr>
        <w:t>re-switch rules by saying,</w:t>
      </w:r>
      <w:r w:rsidR="005B2343">
        <w:rPr>
          <w:rFonts w:ascii="Times New Roman" w:hAnsi="Times New Roman" w:cs="Times New Roman"/>
          <w:sz w:val="24"/>
          <w:szCs w:val="24"/>
        </w:rPr>
        <w:t xml:space="preserve"> “Now, we’re going to play a card game. In the color game, all the blue ones go here, and all the red ones go here</w:t>
      </w:r>
      <w:r w:rsidR="00752692">
        <w:rPr>
          <w:rFonts w:ascii="Times New Roman" w:hAnsi="Times New Roman" w:cs="Times New Roman"/>
          <w:sz w:val="24"/>
          <w:szCs w:val="24"/>
        </w:rPr>
        <w:t>.</w:t>
      </w:r>
      <w:r w:rsidR="00A97560">
        <w:rPr>
          <w:rFonts w:ascii="Times New Roman" w:hAnsi="Times New Roman" w:cs="Times New Roman"/>
          <w:sz w:val="24"/>
          <w:szCs w:val="24"/>
        </w:rPr>
        <w:t xml:space="preserve">” The </w:t>
      </w:r>
      <w:r w:rsidR="005B2343">
        <w:rPr>
          <w:rFonts w:ascii="Times New Roman" w:hAnsi="Times New Roman" w:cs="Times New Roman"/>
          <w:sz w:val="24"/>
          <w:szCs w:val="24"/>
        </w:rPr>
        <w:t xml:space="preserve">experimenter </w:t>
      </w:r>
      <w:r w:rsidR="00A97560">
        <w:rPr>
          <w:rFonts w:ascii="Times New Roman" w:hAnsi="Times New Roman" w:cs="Times New Roman"/>
          <w:sz w:val="24"/>
          <w:szCs w:val="24"/>
        </w:rPr>
        <w:t>points to relevant target cards</w:t>
      </w:r>
      <w:r w:rsidR="005B2343">
        <w:rPr>
          <w:rFonts w:ascii="Times New Roman" w:hAnsi="Times New Roman" w:cs="Times New Roman"/>
          <w:sz w:val="24"/>
          <w:szCs w:val="24"/>
        </w:rPr>
        <w:t>.</w:t>
      </w:r>
    </w:p>
    <w:p w14:paraId="08ECB671" w14:textId="77777777" w:rsidR="00C95E4A" w:rsidRDefault="00C95E4A" w:rsidP="00C95E4A">
      <w:pPr>
        <w:pStyle w:val="ListParagraph"/>
        <w:ind w:left="1440"/>
        <w:rPr>
          <w:rFonts w:ascii="Times New Roman" w:hAnsi="Times New Roman" w:cs="Times New Roman"/>
          <w:sz w:val="24"/>
          <w:szCs w:val="24"/>
        </w:rPr>
      </w:pPr>
    </w:p>
    <w:p w14:paraId="36A72E65" w14:textId="71B76703" w:rsidR="007008BC" w:rsidRDefault="00EA4D9A" w:rsidP="00AC1CE9">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The experimenter</w:t>
      </w:r>
      <w:r w:rsidR="005B2343">
        <w:rPr>
          <w:rFonts w:ascii="Times New Roman" w:hAnsi="Times New Roman" w:cs="Times New Roman"/>
          <w:sz w:val="24"/>
          <w:szCs w:val="24"/>
        </w:rPr>
        <w:t xml:space="preserve"> draw</w:t>
      </w:r>
      <w:r w:rsidR="00752692">
        <w:rPr>
          <w:rFonts w:ascii="Times New Roman" w:hAnsi="Times New Roman" w:cs="Times New Roman"/>
          <w:sz w:val="24"/>
          <w:szCs w:val="24"/>
        </w:rPr>
        <w:t>s</w:t>
      </w:r>
      <w:r w:rsidR="005B2343">
        <w:rPr>
          <w:rFonts w:ascii="Times New Roman" w:hAnsi="Times New Roman" w:cs="Times New Roman"/>
          <w:sz w:val="24"/>
          <w:szCs w:val="24"/>
        </w:rPr>
        <w:t xml:space="preserve"> a test card, </w:t>
      </w:r>
      <w:r w:rsidR="003D38A3">
        <w:rPr>
          <w:rFonts w:ascii="Times New Roman" w:hAnsi="Times New Roman" w:cs="Times New Roman"/>
          <w:sz w:val="24"/>
          <w:szCs w:val="24"/>
        </w:rPr>
        <w:t xml:space="preserve">labels </w:t>
      </w:r>
      <w:r>
        <w:rPr>
          <w:rFonts w:ascii="Times New Roman" w:hAnsi="Times New Roman" w:cs="Times New Roman"/>
          <w:sz w:val="24"/>
          <w:szCs w:val="24"/>
        </w:rPr>
        <w:t>its color aloud (e.g.</w:t>
      </w:r>
      <w:r w:rsidR="007008BC">
        <w:rPr>
          <w:rFonts w:ascii="Times New Roman" w:hAnsi="Times New Roman" w:cs="Times New Roman"/>
          <w:sz w:val="24"/>
          <w:szCs w:val="24"/>
        </w:rPr>
        <w:t xml:space="preserve"> “This is a blue one, so it goes here”), </w:t>
      </w:r>
      <w:r w:rsidR="005B2343">
        <w:rPr>
          <w:rFonts w:ascii="Times New Roman" w:hAnsi="Times New Roman" w:cs="Times New Roman"/>
          <w:sz w:val="24"/>
          <w:szCs w:val="24"/>
        </w:rPr>
        <w:t>and</w:t>
      </w:r>
      <w:r w:rsidR="00752692">
        <w:rPr>
          <w:rFonts w:ascii="Times New Roman" w:hAnsi="Times New Roman" w:cs="Times New Roman"/>
          <w:sz w:val="24"/>
          <w:szCs w:val="24"/>
        </w:rPr>
        <w:t xml:space="preserve"> then narrates</w:t>
      </w:r>
      <w:r>
        <w:rPr>
          <w:rFonts w:ascii="Times New Roman" w:hAnsi="Times New Roman" w:cs="Times New Roman"/>
          <w:sz w:val="24"/>
          <w:szCs w:val="24"/>
        </w:rPr>
        <w:t xml:space="preserve"> as they place</w:t>
      </w:r>
      <w:r w:rsidR="005B2343">
        <w:rPr>
          <w:rFonts w:ascii="Times New Roman" w:hAnsi="Times New Roman" w:cs="Times New Roman"/>
          <w:sz w:val="24"/>
          <w:szCs w:val="24"/>
        </w:rPr>
        <w:t xml:space="preserve"> it</w:t>
      </w:r>
      <w:r w:rsidR="00AA0BD4">
        <w:rPr>
          <w:rFonts w:ascii="Times New Roman" w:hAnsi="Times New Roman" w:cs="Times New Roman"/>
          <w:sz w:val="24"/>
          <w:szCs w:val="24"/>
        </w:rPr>
        <w:t xml:space="preserve"> face down</w:t>
      </w:r>
      <w:r w:rsidR="005B2343">
        <w:rPr>
          <w:rFonts w:ascii="Times New Roman" w:hAnsi="Times New Roman" w:cs="Times New Roman"/>
          <w:sz w:val="24"/>
          <w:szCs w:val="24"/>
        </w:rPr>
        <w:t xml:space="preserve"> into the appropriate</w:t>
      </w:r>
      <w:r w:rsidR="00752692">
        <w:rPr>
          <w:rFonts w:ascii="Times New Roman" w:hAnsi="Times New Roman" w:cs="Times New Roman"/>
          <w:sz w:val="24"/>
          <w:szCs w:val="24"/>
        </w:rPr>
        <w:t xml:space="preserve"> tray as a demonstration to the child.</w:t>
      </w:r>
    </w:p>
    <w:p w14:paraId="7C1FC206" w14:textId="77777777" w:rsidR="00C95E4A" w:rsidRDefault="00C95E4A" w:rsidP="00C95E4A">
      <w:pPr>
        <w:pStyle w:val="ListParagraph"/>
        <w:ind w:left="1440"/>
        <w:rPr>
          <w:rFonts w:ascii="Times New Roman" w:hAnsi="Times New Roman" w:cs="Times New Roman"/>
          <w:sz w:val="24"/>
          <w:szCs w:val="24"/>
        </w:rPr>
      </w:pPr>
    </w:p>
    <w:p w14:paraId="24A52B1C" w14:textId="742AA528" w:rsidR="002D4683" w:rsidRDefault="00EA4D9A" w:rsidP="00AC1CE9">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Repeat</w:t>
      </w:r>
      <w:r w:rsidR="007008BC">
        <w:rPr>
          <w:rFonts w:ascii="Times New Roman" w:hAnsi="Times New Roman" w:cs="Times New Roman"/>
          <w:sz w:val="24"/>
          <w:szCs w:val="24"/>
        </w:rPr>
        <w:t xml:space="preserve"> the color game rules</w:t>
      </w:r>
      <w:r w:rsidR="00AA0BD4">
        <w:rPr>
          <w:rFonts w:ascii="Times New Roman" w:hAnsi="Times New Roman" w:cs="Times New Roman"/>
          <w:sz w:val="24"/>
          <w:szCs w:val="24"/>
        </w:rPr>
        <w:t>.</w:t>
      </w:r>
    </w:p>
    <w:p w14:paraId="69634A20" w14:textId="77777777" w:rsidR="00C95E4A" w:rsidRDefault="00C95E4A" w:rsidP="00C95E4A">
      <w:pPr>
        <w:pStyle w:val="ListParagraph"/>
        <w:ind w:left="1440"/>
        <w:rPr>
          <w:rFonts w:ascii="Times New Roman" w:hAnsi="Times New Roman" w:cs="Times New Roman"/>
          <w:sz w:val="24"/>
          <w:szCs w:val="24"/>
        </w:rPr>
      </w:pPr>
    </w:p>
    <w:p w14:paraId="23183362" w14:textId="19B53138" w:rsidR="007008BC" w:rsidRDefault="00EA4D9A" w:rsidP="00AC1CE9">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Draw a second card, label it, and then ask</w:t>
      </w:r>
      <w:r w:rsidR="007008BC">
        <w:rPr>
          <w:rFonts w:ascii="Times New Roman" w:hAnsi="Times New Roman" w:cs="Times New Roman"/>
          <w:sz w:val="24"/>
          <w:szCs w:val="24"/>
        </w:rPr>
        <w:t xml:space="preserve"> the chi</w:t>
      </w:r>
      <w:r>
        <w:rPr>
          <w:rFonts w:ascii="Times New Roman" w:hAnsi="Times New Roman" w:cs="Times New Roman"/>
          <w:sz w:val="24"/>
          <w:szCs w:val="24"/>
        </w:rPr>
        <w:t xml:space="preserve">ld which tray it should go into (e.g. </w:t>
      </w:r>
      <w:r w:rsidR="007008BC">
        <w:rPr>
          <w:rFonts w:ascii="Times New Roman" w:hAnsi="Times New Roman" w:cs="Times New Roman"/>
          <w:sz w:val="24"/>
          <w:szCs w:val="24"/>
        </w:rPr>
        <w:t>“Here’s a red one. Where does this one go?”</w:t>
      </w:r>
      <w:r>
        <w:rPr>
          <w:rFonts w:ascii="Times New Roman" w:hAnsi="Times New Roman" w:cs="Times New Roman"/>
          <w:sz w:val="24"/>
          <w:szCs w:val="24"/>
        </w:rPr>
        <w:t>).</w:t>
      </w:r>
    </w:p>
    <w:p w14:paraId="211FA7D6" w14:textId="77777777" w:rsidR="00C95E4A" w:rsidRDefault="00C95E4A" w:rsidP="00C95E4A">
      <w:pPr>
        <w:pStyle w:val="ListParagraph"/>
        <w:ind w:left="1440"/>
        <w:rPr>
          <w:rFonts w:ascii="Times New Roman" w:hAnsi="Times New Roman" w:cs="Times New Roman"/>
          <w:sz w:val="24"/>
          <w:szCs w:val="24"/>
        </w:rPr>
      </w:pPr>
    </w:p>
    <w:p w14:paraId="56767A08" w14:textId="780DD192" w:rsidR="00C95E4A" w:rsidRPr="00C95E4A" w:rsidRDefault="00FB708B" w:rsidP="00C95E4A">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Encourage t</w:t>
      </w:r>
      <w:r w:rsidR="007008BC">
        <w:rPr>
          <w:rFonts w:ascii="Times New Roman" w:hAnsi="Times New Roman" w:cs="Times New Roman"/>
          <w:sz w:val="24"/>
          <w:szCs w:val="24"/>
        </w:rPr>
        <w:t>he child to take the card and place it face down in the appropriate tray.</w:t>
      </w:r>
      <w:r w:rsidR="00C95E4A">
        <w:rPr>
          <w:rFonts w:ascii="Times New Roman" w:hAnsi="Times New Roman" w:cs="Times New Roman"/>
          <w:sz w:val="24"/>
          <w:szCs w:val="24"/>
        </w:rPr>
        <w:br/>
      </w:r>
    </w:p>
    <w:p w14:paraId="7AF7995B" w14:textId="1922C1C5" w:rsidR="007008BC" w:rsidRDefault="007008BC" w:rsidP="007008BC">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 xml:space="preserve"> If the child makes an </w:t>
      </w:r>
      <w:r w:rsidR="00EA4D9A">
        <w:rPr>
          <w:rFonts w:ascii="Times New Roman" w:hAnsi="Times New Roman" w:cs="Times New Roman"/>
          <w:sz w:val="24"/>
          <w:szCs w:val="24"/>
        </w:rPr>
        <w:t>error in placing the card (e.g.</w:t>
      </w:r>
      <w:r>
        <w:rPr>
          <w:rFonts w:ascii="Times New Roman" w:hAnsi="Times New Roman" w:cs="Times New Roman"/>
          <w:sz w:val="24"/>
          <w:szCs w:val="24"/>
        </w:rPr>
        <w:t xml:space="preserve"> </w:t>
      </w:r>
      <w:r w:rsidR="003D38A3">
        <w:rPr>
          <w:rFonts w:ascii="Times New Roman" w:hAnsi="Times New Roman" w:cs="Times New Roman"/>
          <w:sz w:val="24"/>
          <w:szCs w:val="24"/>
        </w:rPr>
        <w:t xml:space="preserve">puts </w:t>
      </w:r>
      <w:r>
        <w:rPr>
          <w:rFonts w:ascii="Times New Roman" w:hAnsi="Times New Roman" w:cs="Times New Roman"/>
          <w:sz w:val="24"/>
          <w:szCs w:val="24"/>
        </w:rPr>
        <w:t xml:space="preserve">it in the wrong tray or </w:t>
      </w:r>
      <w:r w:rsidR="003D38A3">
        <w:rPr>
          <w:rFonts w:ascii="Times New Roman" w:hAnsi="Times New Roman" w:cs="Times New Roman"/>
          <w:sz w:val="24"/>
          <w:szCs w:val="24"/>
        </w:rPr>
        <w:t xml:space="preserve">indicates </w:t>
      </w:r>
      <w:r>
        <w:rPr>
          <w:rFonts w:ascii="Times New Roman" w:hAnsi="Times New Roman" w:cs="Times New Roman"/>
          <w:sz w:val="24"/>
          <w:szCs w:val="24"/>
        </w:rPr>
        <w:t>the wrong tray), the experimenter should correct them and ensure that the card is placed face down in the correct tray.</w:t>
      </w:r>
    </w:p>
    <w:p w14:paraId="452DB8D0" w14:textId="77777777" w:rsidR="00C95E4A" w:rsidRPr="00C7625C" w:rsidRDefault="00C95E4A" w:rsidP="00C95E4A">
      <w:pPr>
        <w:pStyle w:val="ListParagraph"/>
        <w:ind w:left="1800"/>
        <w:rPr>
          <w:rFonts w:ascii="Times New Roman" w:hAnsi="Times New Roman" w:cs="Times New Roman"/>
          <w:sz w:val="24"/>
          <w:szCs w:val="24"/>
        </w:rPr>
      </w:pPr>
    </w:p>
    <w:p w14:paraId="38DEB238" w14:textId="1C140296" w:rsidR="00F2745A" w:rsidRDefault="00003A4C" w:rsidP="00C26B6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203C18">
        <w:rPr>
          <w:rFonts w:ascii="Times New Roman" w:hAnsi="Times New Roman" w:cs="Times New Roman"/>
          <w:sz w:val="24"/>
          <w:szCs w:val="24"/>
        </w:rPr>
        <w:t>Pre-switch</w:t>
      </w:r>
      <w:r w:rsidR="00BB0949">
        <w:rPr>
          <w:rFonts w:ascii="Times New Roman" w:hAnsi="Times New Roman" w:cs="Times New Roman"/>
          <w:sz w:val="24"/>
          <w:szCs w:val="24"/>
        </w:rPr>
        <w:t xml:space="preserve"> </w:t>
      </w:r>
      <w:r w:rsidR="00EA4D9A">
        <w:rPr>
          <w:rFonts w:ascii="Times New Roman" w:hAnsi="Times New Roman" w:cs="Times New Roman"/>
          <w:sz w:val="24"/>
          <w:szCs w:val="24"/>
        </w:rPr>
        <w:t>p</w:t>
      </w:r>
      <w:r w:rsidR="00473BAE">
        <w:rPr>
          <w:rFonts w:ascii="Times New Roman" w:hAnsi="Times New Roman" w:cs="Times New Roman"/>
          <w:sz w:val="24"/>
          <w:szCs w:val="24"/>
        </w:rPr>
        <w:t>hase</w:t>
      </w:r>
      <w:r w:rsidR="00EA4D9A">
        <w:rPr>
          <w:rFonts w:ascii="Times New Roman" w:hAnsi="Times New Roman" w:cs="Times New Roman"/>
          <w:sz w:val="24"/>
          <w:szCs w:val="24"/>
        </w:rPr>
        <w:t>.</w:t>
      </w:r>
      <w:r w:rsidR="00473BAE">
        <w:rPr>
          <w:rFonts w:ascii="Times New Roman" w:hAnsi="Times New Roman" w:cs="Times New Roman"/>
          <w:sz w:val="24"/>
          <w:szCs w:val="24"/>
        </w:rPr>
        <w:t xml:space="preserve"> </w:t>
      </w:r>
    </w:p>
    <w:p w14:paraId="0617D743" w14:textId="77777777" w:rsidR="00C95E4A" w:rsidRDefault="00C95E4A" w:rsidP="00C95E4A">
      <w:pPr>
        <w:pStyle w:val="ListParagraph"/>
        <w:rPr>
          <w:rFonts w:ascii="Times New Roman" w:hAnsi="Times New Roman" w:cs="Times New Roman"/>
          <w:sz w:val="24"/>
          <w:szCs w:val="24"/>
        </w:rPr>
      </w:pPr>
    </w:p>
    <w:p w14:paraId="6432BBDE" w14:textId="18452A02" w:rsidR="00F26EF0" w:rsidRDefault="00EA4D9A" w:rsidP="007008BC">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Tell the child it is their turn and</w:t>
      </w:r>
      <w:r w:rsidR="008C145D">
        <w:rPr>
          <w:rFonts w:ascii="Times New Roman" w:hAnsi="Times New Roman" w:cs="Times New Roman"/>
          <w:sz w:val="24"/>
          <w:szCs w:val="24"/>
        </w:rPr>
        <w:t xml:space="preserve"> present six </w:t>
      </w:r>
      <w:r w:rsidR="00A97560">
        <w:rPr>
          <w:rFonts w:ascii="Times New Roman" w:hAnsi="Times New Roman" w:cs="Times New Roman"/>
          <w:sz w:val="24"/>
          <w:szCs w:val="24"/>
        </w:rPr>
        <w:t>pre-switch trials to the child.</w:t>
      </w:r>
    </w:p>
    <w:p w14:paraId="5BA9D4B1" w14:textId="77777777" w:rsidR="00C95E4A" w:rsidRDefault="00C95E4A" w:rsidP="00C95E4A">
      <w:pPr>
        <w:pStyle w:val="ListParagraph"/>
        <w:ind w:left="1440"/>
        <w:rPr>
          <w:rFonts w:ascii="Times New Roman" w:hAnsi="Times New Roman" w:cs="Times New Roman"/>
          <w:sz w:val="24"/>
          <w:szCs w:val="24"/>
        </w:rPr>
      </w:pPr>
    </w:p>
    <w:p w14:paraId="1D5182B7" w14:textId="3B17D210" w:rsidR="00C95E4A" w:rsidRPr="00C95E4A" w:rsidRDefault="007008BC" w:rsidP="00C95E4A">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On each pre-switch trial, the experimenter </w:t>
      </w:r>
      <w:r w:rsidR="00F26EF0">
        <w:rPr>
          <w:rFonts w:ascii="Times New Roman" w:hAnsi="Times New Roman" w:cs="Times New Roman"/>
          <w:sz w:val="24"/>
          <w:szCs w:val="24"/>
        </w:rPr>
        <w:t>states the pre-switch rules, selects a card, labels the card for the child, and then asks t</w:t>
      </w:r>
      <w:r w:rsidR="00EA4D9A">
        <w:rPr>
          <w:rFonts w:ascii="Times New Roman" w:hAnsi="Times New Roman" w:cs="Times New Roman"/>
          <w:sz w:val="24"/>
          <w:szCs w:val="24"/>
        </w:rPr>
        <w:t>he child to sort the card (e.g.</w:t>
      </w:r>
      <w:r w:rsidR="00F26EF0">
        <w:rPr>
          <w:rFonts w:ascii="Times New Roman" w:hAnsi="Times New Roman" w:cs="Times New Roman"/>
          <w:sz w:val="24"/>
          <w:szCs w:val="24"/>
        </w:rPr>
        <w:t xml:space="preserve"> </w:t>
      </w:r>
      <w:r w:rsidR="00EA4D9A">
        <w:rPr>
          <w:rFonts w:ascii="Times New Roman" w:hAnsi="Times New Roman" w:cs="Times New Roman"/>
          <w:sz w:val="24"/>
          <w:szCs w:val="24"/>
        </w:rPr>
        <w:t>“</w:t>
      </w:r>
      <w:r w:rsidR="00F26EF0">
        <w:rPr>
          <w:rFonts w:ascii="Times New Roman" w:hAnsi="Times New Roman" w:cs="Times New Roman"/>
          <w:sz w:val="24"/>
          <w:szCs w:val="24"/>
        </w:rPr>
        <w:t>Here’s a red one, where does it go?”).</w:t>
      </w:r>
      <w:r w:rsidR="00C95E4A">
        <w:rPr>
          <w:rFonts w:ascii="Times New Roman" w:hAnsi="Times New Roman" w:cs="Times New Roman"/>
          <w:sz w:val="24"/>
          <w:szCs w:val="24"/>
        </w:rPr>
        <w:br/>
      </w:r>
    </w:p>
    <w:p w14:paraId="0EB861DF" w14:textId="0E85BE9C" w:rsidR="00203C18" w:rsidRDefault="00C95E4A" w:rsidP="00C26B6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EA4D9A">
        <w:rPr>
          <w:rFonts w:ascii="Times New Roman" w:hAnsi="Times New Roman" w:cs="Times New Roman"/>
          <w:sz w:val="24"/>
          <w:szCs w:val="24"/>
        </w:rPr>
        <w:t>Post-switch p</w:t>
      </w:r>
      <w:r w:rsidR="00203C18">
        <w:rPr>
          <w:rFonts w:ascii="Times New Roman" w:hAnsi="Times New Roman" w:cs="Times New Roman"/>
          <w:sz w:val="24"/>
          <w:szCs w:val="24"/>
        </w:rPr>
        <w:t>hase</w:t>
      </w:r>
      <w:r w:rsidR="00EA4D9A">
        <w:rPr>
          <w:rFonts w:ascii="Times New Roman" w:hAnsi="Times New Roman" w:cs="Times New Roman"/>
          <w:sz w:val="24"/>
          <w:szCs w:val="24"/>
        </w:rPr>
        <w:t>.</w:t>
      </w:r>
    </w:p>
    <w:p w14:paraId="20667BA4" w14:textId="77777777" w:rsidR="00C95E4A" w:rsidRDefault="00C95E4A" w:rsidP="00C95E4A">
      <w:pPr>
        <w:pStyle w:val="ListParagraph"/>
        <w:rPr>
          <w:rFonts w:ascii="Times New Roman" w:hAnsi="Times New Roman" w:cs="Times New Roman"/>
          <w:sz w:val="24"/>
          <w:szCs w:val="24"/>
        </w:rPr>
      </w:pPr>
    </w:p>
    <w:p w14:paraId="4C32F386" w14:textId="67FDF94B" w:rsidR="00A97560" w:rsidRDefault="00EA4D9A" w:rsidP="00A97560">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Tell the child,</w:t>
      </w:r>
      <w:r w:rsidR="00A97560">
        <w:rPr>
          <w:rFonts w:ascii="Times New Roman" w:hAnsi="Times New Roman" w:cs="Times New Roman"/>
          <w:sz w:val="24"/>
          <w:szCs w:val="24"/>
        </w:rPr>
        <w:t xml:space="preserve"> “Now we’re going to play a new game. We’re not going to play the color game anymore. We’re going to play the shape game. In the shape game, all the rabbits go here, and all the boats go here. Remember, if it’s a rabbit, put it here, but if it’s a boat</w:t>
      </w:r>
      <w:r>
        <w:rPr>
          <w:rFonts w:ascii="Times New Roman" w:hAnsi="Times New Roman" w:cs="Times New Roman"/>
          <w:sz w:val="24"/>
          <w:szCs w:val="24"/>
        </w:rPr>
        <w:t>,</w:t>
      </w:r>
      <w:r w:rsidR="00A97560">
        <w:rPr>
          <w:rFonts w:ascii="Times New Roman" w:hAnsi="Times New Roman" w:cs="Times New Roman"/>
          <w:sz w:val="24"/>
          <w:szCs w:val="24"/>
        </w:rPr>
        <w:t xml:space="preserve"> put i</w:t>
      </w:r>
      <w:r>
        <w:rPr>
          <w:rFonts w:ascii="Times New Roman" w:hAnsi="Times New Roman" w:cs="Times New Roman"/>
          <w:sz w:val="24"/>
          <w:szCs w:val="24"/>
        </w:rPr>
        <w:t>t here.” Point</w:t>
      </w:r>
      <w:r w:rsidR="00A97560">
        <w:rPr>
          <w:rFonts w:ascii="Times New Roman" w:hAnsi="Times New Roman" w:cs="Times New Roman"/>
          <w:sz w:val="24"/>
          <w:szCs w:val="24"/>
        </w:rPr>
        <w:t xml:space="preserve"> to the appropriate tray while stating the instructions.</w:t>
      </w:r>
    </w:p>
    <w:p w14:paraId="4132BB6E" w14:textId="77777777" w:rsidR="00C95E4A" w:rsidRDefault="00C95E4A" w:rsidP="00C95E4A">
      <w:pPr>
        <w:pStyle w:val="ListParagraph"/>
        <w:ind w:left="1440"/>
        <w:rPr>
          <w:rFonts w:ascii="Times New Roman" w:hAnsi="Times New Roman" w:cs="Times New Roman"/>
          <w:sz w:val="24"/>
          <w:szCs w:val="24"/>
        </w:rPr>
      </w:pPr>
    </w:p>
    <w:p w14:paraId="41101396" w14:textId="611567DE" w:rsidR="00DC5D80" w:rsidRDefault="00EA4D9A" w:rsidP="00A97560">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Draw</w:t>
      </w:r>
      <w:r w:rsidR="00DC5D80">
        <w:rPr>
          <w:rFonts w:ascii="Times New Roman" w:hAnsi="Times New Roman" w:cs="Times New Roman"/>
          <w:sz w:val="24"/>
          <w:szCs w:val="24"/>
        </w:rPr>
        <w:t xml:space="preserve"> the remaining six cards, </w:t>
      </w:r>
      <w:r>
        <w:rPr>
          <w:rFonts w:ascii="Times New Roman" w:hAnsi="Times New Roman" w:cs="Times New Roman"/>
          <w:sz w:val="24"/>
          <w:szCs w:val="24"/>
        </w:rPr>
        <w:t>label</w:t>
      </w:r>
      <w:r w:rsidR="003D38A3">
        <w:rPr>
          <w:rFonts w:ascii="Times New Roman" w:hAnsi="Times New Roman" w:cs="Times New Roman"/>
          <w:sz w:val="24"/>
          <w:szCs w:val="24"/>
        </w:rPr>
        <w:t xml:space="preserve"> </w:t>
      </w:r>
      <w:r w:rsidR="009853C2">
        <w:rPr>
          <w:rFonts w:ascii="Times New Roman" w:hAnsi="Times New Roman" w:cs="Times New Roman"/>
          <w:sz w:val="24"/>
          <w:szCs w:val="24"/>
        </w:rPr>
        <w:t xml:space="preserve">them </w:t>
      </w:r>
      <w:r>
        <w:rPr>
          <w:rFonts w:ascii="Times New Roman" w:hAnsi="Times New Roman" w:cs="Times New Roman"/>
          <w:sz w:val="24"/>
          <w:szCs w:val="24"/>
        </w:rPr>
        <w:t>by the relevant dimension (e.g.</w:t>
      </w:r>
      <w:r w:rsidR="009853C2">
        <w:rPr>
          <w:rFonts w:ascii="Times New Roman" w:hAnsi="Times New Roman" w:cs="Times New Roman"/>
          <w:sz w:val="24"/>
          <w:szCs w:val="24"/>
        </w:rPr>
        <w:t xml:space="preserve"> boat or rabbit), and </w:t>
      </w:r>
      <w:r>
        <w:rPr>
          <w:rFonts w:ascii="Times New Roman" w:hAnsi="Times New Roman" w:cs="Times New Roman"/>
          <w:sz w:val="24"/>
          <w:szCs w:val="24"/>
        </w:rPr>
        <w:t>ask</w:t>
      </w:r>
      <w:r w:rsidR="00DC5D80">
        <w:rPr>
          <w:rFonts w:ascii="Times New Roman" w:hAnsi="Times New Roman" w:cs="Times New Roman"/>
          <w:sz w:val="24"/>
          <w:szCs w:val="24"/>
        </w:rPr>
        <w:t>, “Where does this one go?”</w:t>
      </w:r>
    </w:p>
    <w:p w14:paraId="524D3AAF" w14:textId="77777777" w:rsidR="00C95E4A" w:rsidRDefault="00C95E4A" w:rsidP="00C95E4A">
      <w:pPr>
        <w:pStyle w:val="ListParagraph"/>
        <w:ind w:left="1440"/>
        <w:rPr>
          <w:rFonts w:ascii="Times New Roman" w:hAnsi="Times New Roman" w:cs="Times New Roman"/>
          <w:sz w:val="24"/>
          <w:szCs w:val="24"/>
        </w:rPr>
      </w:pPr>
    </w:p>
    <w:p w14:paraId="77D12F9A" w14:textId="6C020DBE" w:rsidR="00C95E4A" w:rsidRPr="00C95E4A" w:rsidRDefault="009853C2" w:rsidP="00C95E4A">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Note that the rules are not repeated</w:t>
      </w:r>
      <w:r w:rsidR="00975240">
        <w:rPr>
          <w:rFonts w:ascii="Times New Roman" w:hAnsi="Times New Roman" w:cs="Times New Roman"/>
          <w:sz w:val="24"/>
          <w:szCs w:val="24"/>
        </w:rPr>
        <w:t xml:space="preserve"> in the post-switch phase.</w:t>
      </w:r>
    </w:p>
    <w:p w14:paraId="25D61229" w14:textId="77777777" w:rsidR="00C95E4A" w:rsidRDefault="00C95E4A" w:rsidP="00C95E4A">
      <w:pPr>
        <w:pStyle w:val="ListParagraph"/>
        <w:ind w:left="360"/>
        <w:rPr>
          <w:rFonts w:ascii="Times New Roman" w:hAnsi="Times New Roman" w:cs="Times New Roman"/>
          <w:sz w:val="24"/>
          <w:szCs w:val="24"/>
        </w:rPr>
      </w:pPr>
    </w:p>
    <w:p w14:paraId="1DB95FC4" w14:textId="3D15F5DC" w:rsidR="00AC2DE5" w:rsidRPr="00C7625C" w:rsidRDefault="00AC2DE5" w:rsidP="00AC2DE5">
      <w:pPr>
        <w:pStyle w:val="ListParagraph"/>
        <w:numPr>
          <w:ilvl w:val="0"/>
          <w:numId w:val="1"/>
        </w:numPr>
        <w:rPr>
          <w:rFonts w:ascii="Times New Roman" w:hAnsi="Times New Roman" w:cs="Times New Roman"/>
          <w:sz w:val="24"/>
          <w:szCs w:val="24"/>
        </w:rPr>
      </w:pPr>
      <w:r w:rsidRPr="00C7625C">
        <w:rPr>
          <w:rFonts w:ascii="Times New Roman" w:hAnsi="Times New Roman" w:cs="Times New Roman"/>
          <w:sz w:val="24"/>
          <w:szCs w:val="24"/>
        </w:rPr>
        <w:t>Analysis</w:t>
      </w:r>
      <w:r w:rsidR="00EA4D9A">
        <w:rPr>
          <w:rFonts w:ascii="Times New Roman" w:hAnsi="Times New Roman" w:cs="Times New Roman"/>
          <w:sz w:val="24"/>
          <w:szCs w:val="24"/>
        </w:rPr>
        <w:t>.</w:t>
      </w:r>
      <w:r w:rsidRPr="00C7625C">
        <w:rPr>
          <w:rFonts w:ascii="Times New Roman" w:hAnsi="Times New Roman" w:cs="Times New Roman"/>
          <w:sz w:val="24"/>
          <w:szCs w:val="24"/>
        </w:rPr>
        <w:t xml:space="preserve"> </w:t>
      </w:r>
    </w:p>
    <w:p w14:paraId="2083642C" w14:textId="77777777" w:rsidR="00C95E4A" w:rsidRDefault="008A76FF" w:rsidP="00C95E4A">
      <w:pPr>
        <w:pStyle w:val="ListParagraph"/>
        <w:rPr>
          <w:rFonts w:ascii="Times New Roman" w:hAnsi="Times New Roman" w:cs="Times New Roman"/>
          <w:sz w:val="24"/>
          <w:szCs w:val="24"/>
        </w:rPr>
      </w:pPr>
      <w:r w:rsidRPr="00C17A96">
        <w:rPr>
          <w:rFonts w:ascii="Times New Roman" w:hAnsi="Times New Roman" w:cs="Times New Roman"/>
          <w:sz w:val="24"/>
          <w:szCs w:val="24"/>
        </w:rPr>
        <w:t xml:space="preserve"> </w:t>
      </w:r>
    </w:p>
    <w:p w14:paraId="5BF419DE" w14:textId="750CE465" w:rsidR="00DC5D80" w:rsidRPr="00C17A96" w:rsidRDefault="00C95E4A" w:rsidP="00DC5D80">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commentRangeStart w:id="8"/>
      <w:commentRangeStart w:id="9"/>
      <w:r w:rsidR="00DC5D80" w:rsidRPr="00C17A96">
        <w:rPr>
          <w:rFonts w:ascii="Times New Roman" w:hAnsi="Times New Roman" w:cs="Times New Roman"/>
          <w:sz w:val="24"/>
          <w:szCs w:val="24"/>
        </w:rPr>
        <w:t xml:space="preserve">Children 3 and older typically </w:t>
      </w:r>
      <w:r w:rsidR="00826879">
        <w:rPr>
          <w:rFonts w:ascii="Times New Roman" w:hAnsi="Times New Roman" w:cs="Times New Roman"/>
          <w:sz w:val="24"/>
          <w:szCs w:val="24"/>
        </w:rPr>
        <w:t xml:space="preserve">sort all </w:t>
      </w:r>
      <w:r w:rsidR="00DC5D80" w:rsidRPr="00C17A96">
        <w:rPr>
          <w:rFonts w:ascii="Times New Roman" w:hAnsi="Times New Roman" w:cs="Times New Roman"/>
          <w:sz w:val="24"/>
          <w:szCs w:val="24"/>
        </w:rPr>
        <w:t>cards correctly during the pre-switch phase.</w:t>
      </w:r>
    </w:p>
    <w:p w14:paraId="7317D9D6" w14:textId="77777777" w:rsidR="00C95E4A" w:rsidRDefault="00C95E4A" w:rsidP="00C95E4A">
      <w:pPr>
        <w:pStyle w:val="ListParagraph"/>
        <w:rPr>
          <w:rFonts w:ascii="Times New Roman" w:hAnsi="Times New Roman" w:cs="Times New Roman"/>
          <w:sz w:val="24"/>
          <w:szCs w:val="24"/>
        </w:rPr>
      </w:pPr>
    </w:p>
    <w:p w14:paraId="39C57C39" w14:textId="03E3FFF5" w:rsidR="00AC2DE5" w:rsidRDefault="00214683" w:rsidP="00214683">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9F2C84">
        <w:rPr>
          <w:rFonts w:ascii="Times New Roman" w:hAnsi="Times New Roman" w:cs="Times New Roman"/>
          <w:sz w:val="24"/>
          <w:szCs w:val="24"/>
        </w:rPr>
        <w:t>Use t</w:t>
      </w:r>
      <w:r>
        <w:rPr>
          <w:rFonts w:ascii="Times New Roman" w:hAnsi="Times New Roman" w:cs="Times New Roman"/>
          <w:sz w:val="24"/>
          <w:szCs w:val="24"/>
        </w:rPr>
        <w:t>h</w:t>
      </w:r>
      <w:r w:rsidR="00EA4D9A">
        <w:rPr>
          <w:rFonts w:ascii="Times New Roman" w:hAnsi="Times New Roman" w:cs="Times New Roman"/>
          <w:sz w:val="24"/>
          <w:szCs w:val="24"/>
        </w:rPr>
        <w:t>e Dimensional Change Card Sort T</w:t>
      </w:r>
      <w:r>
        <w:rPr>
          <w:rFonts w:ascii="Times New Roman" w:hAnsi="Times New Roman" w:cs="Times New Roman"/>
          <w:sz w:val="24"/>
          <w:szCs w:val="24"/>
        </w:rPr>
        <w:t xml:space="preserve">ask </w:t>
      </w:r>
      <w:r w:rsidR="009F2C84">
        <w:rPr>
          <w:rFonts w:ascii="Times New Roman" w:hAnsi="Times New Roman" w:cs="Times New Roman"/>
          <w:sz w:val="24"/>
          <w:szCs w:val="24"/>
        </w:rPr>
        <w:t xml:space="preserve">to </w:t>
      </w:r>
      <w:r>
        <w:rPr>
          <w:rFonts w:ascii="Times New Roman" w:hAnsi="Times New Roman" w:cs="Times New Roman"/>
          <w:sz w:val="24"/>
          <w:szCs w:val="24"/>
        </w:rPr>
        <w:t>classif</w:t>
      </w:r>
      <w:r w:rsidR="009F2C84">
        <w:rPr>
          <w:rFonts w:ascii="Times New Roman" w:hAnsi="Times New Roman" w:cs="Times New Roman"/>
          <w:sz w:val="24"/>
          <w:szCs w:val="24"/>
        </w:rPr>
        <w:t>y</w:t>
      </w:r>
      <w:r>
        <w:rPr>
          <w:rFonts w:ascii="Times New Roman" w:hAnsi="Times New Roman" w:cs="Times New Roman"/>
          <w:sz w:val="24"/>
          <w:szCs w:val="24"/>
        </w:rPr>
        <w:t xml:space="preserve"> children as either passing or failing.</w:t>
      </w:r>
    </w:p>
    <w:p w14:paraId="0AA2E810" w14:textId="77777777" w:rsidR="00C95E4A" w:rsidRDefault="00214683" w:rsidP="00C95E4A">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14:paraId="4DE0D9D0" w14:textId="0091CAC5" w:rsidR="00214683" w:rsidRDefault="00C95E4A" w:rsidP="00214683">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214683" w:rsidRPr="00214683">
        <w:rPr>
          <w:rFonts w:ascii="Times New Roman" w:hAnsi="Times New Roman" w:cs="Times New Roman"/>
          <w:sz w:val="24"/>
          <w:szCs w:val="24"/>
        </w:rPr>
        <w:t>A child must correctly sort 5 out of 6 post-switch trials to pass</w:t>
      </w:r>
      <w:r w:rsidR="004F1E45">
        <w:rPr>
          <w:rFonts w:ascii="Times New Roman" w:hAnsi="Times New Roman" w:cs="Times New Roman"/>
          <w:sz w:val="24"/>
          <w:szCs w:val="24"/>
        </w:rPr>
        <w:t xml:space="preserve"> this task</w:t>
      </w:r>
      <w:r w:rsidR="00214683" w:rsidRPr="00214683">
        <w:rPr>
          <w:rFonts w:ascii="Times New Roman" w:hAnsi="Times New Roman" w:cs="Times New Roman"/>
          <w:sz w:val="24"/>
          <w:szCs w:val="24"/>
        </w:rPr>
        <w:t xml:space="preserve">. </w:t>
      </w:r>
      <w:ins w:id="10" w:author="Nick Noles" w:date="2015-03-13T15:13:00Z">
        <w:r w:rsidR="00D806F8">
          <w:rPr>
            <w:rFonts w:ascii="Times New Roman" w:hAnsi="Times New Roman" w:cs="Times New Roman"/>
            <w:sz w:val="24"/>
            <w:szCs w:val="24"/>
          </w:rPr>
          <w:t xml:space="preserve">Mean average accuracy on post-switch trials </w:t>
        </w:r>
        <w:r w:rsidR="00C27CCF">
          <w:rPr>
            <w:rFonts w:ascii="Times New Roman" w:hAnsi="Times New Roman" w:cs="Times New Roman"/>
            <w:sz w:val="24"/>
            <w:szCs w:val="24"/>
          </w:rPr>
          <w:t xml:space="preserve">may also be </w:t>
        </w:r>
      </w:ins>
      <w:ins w:id="11" w:author="Nick Noles" w:date="2015-03-13T15:18:00Z">
        <w:r w:rsidR="00D806F8">
          <w:rPr>
            <w:rFonts w:ascii="Times New Roman" w:hAnsi="Times New Roman" w:cs="Times New Roman"/>
            <w:sz w:val="24"/>
            <w:szCs w:val="24"/>
          </w:rPr>
          <w:t xml:space="preserve">analyzed </w:t>
        </w:r>
      </w:ins>
      <w:ins w:id="12" w:author="Nick Noles" w:date="2015-03-13T15:19:00Z">
        <w:r w:rsidR="00F65184">
          <w:rPr>
            <w:rFonts w:ascii="Times New Roman" w:hAnsi="Times New Roman" w:cs="Times New Roman"/>
            <w:sz w:val="24"/>
            <w:szCs w:val="24"/>
          </w:rPr>
          <w:t xml:space="preserve">using an ANOVA </w:t>
        </w:r>
      </w:ins>
      <w:ins w:id="13" w:author="Nick Noles" w:date="2015-03-13T15:14:00Z">
        <w:r w:rsidR="009B2CD7">
          <w:rPr>
            <w:rFonts w:ascii="Times New Roman" w:hAnsi="Times New Roman" w:cs="Times New Roman"/>
            <w:sz w:val="24"/>
            <w:szCs w:val="24"/>
          </w:rPr>
          <w:t>to compare performance</w:t>
        </w:r>
      </w:ins>
      <w:ins w:id="14" w:author="Nick Noles" w:date="2015-03-13T15:15:00Z">
        <w:r w:rsidR="009B2CD7">
          <w:rPr>
            <w:rFonts w:ascii="Times New Roman" w:hAnsi="Times New Roman" w:cs="Times New Roman"/>
            <w:sz w:val="24"/>
            <w:szCs w:val="24"/>
          </w:rPr>
          <w:t xml:space="preserve"> between age groups.</w:t>
        </w:r>
      </w:ins>
      <w:ins w:id="15" w:author="Nick Noles" w:date="2015-03-13T15:14:00Z">
        <w:r w:rsidR="009B2CD7">
          <w:rPr>
            <w:rFonts w:ascii="Times New Roman" w:hAnsi="Times New Roman" w:cs="Times New Roman"/>
            <w:sz w:val="24"/>
            <w:szCs w:val="24"/>
          </w:rPr>
          <w:t xml:space="preserve"> </w:t>
        </w:r>
      </w:ins>
    </w:p>
    <w:commentRangeEnd w:id="8"/>
    <w:p w14:paraId="783E57D0" w14:textId="77777777" w:rsidR="00C95E4A" w:rsidRDefault="00B30F2A" w:rsidP="00AC2DE5">
      <w:pPr>
        <w:rPr>
          <w:rFonts w:ascii="Times New Roman" w:hAnsi="Times New Roman" w:cs="Times New Roman"/>
          <w:b/>
          <w:sz w:val="24"/>
          <w:szCs w:val="24"/>
        </w:rPr>
      </w:pPr>
      <w:r>
        <w:rPr>
          <w:rStyle w:val="CommentReference"/>
        </w:rPr>
        <w:commentReference w:id="8"/>
      </w:r>
      <w:commentRangeEnd w:id="9"/>
      <w:r w:rsidR="00D806F8">
        <w:rPr>
          <w:rStyle w:val="CommentReference"/>
        </w:rPr>
        <w:commentReference w:id="9"/>
      </w:r>
    </w:p>
    <w:p w14:paraId="683B67C7" w14:textId="75AF98AC" w:rsidR="00AC2DE5" w:rsidRPr="00C95E4A" w:rsidRDefault="00C95E4A" w:rsidP="00AC2DE5">
      <w:pPr>
        <w:rPr>
          <w:rFonts w:ascii="Times New Roman" w:hAnsi="Times New Roman" w:cs="Times New Roman"/>
          <w:b/>
          <w:sz w:val="28"/>
          <w:szCs w:val="24"/>
        </w:rPr>
      </w:pPr>
      <w:r w:rsidRPr="00C95E4A">
        <w:rPr>
          <w:rFonts w:ascii="Times New Roman" w:hAnsi="Times New Roman" w:cs="Times New Roman"/>
          <w:b/>
          <w:sz w:val="28"/>
          <w:szCs w:val="24"/>
        </w:rPr>
        <w:t xml:space="preserve">Representative </w:t>
      </w:r>
      <w:commentRangeStart w:id="16"/>
      <w:commentRangeStart w:id="17"/>
      <w:r w:rsidRPr="00C95E4A">
        <w:rPr>
          <w:rFonts w:ascii="Times New Roman" w:hAnsi="Times New Roman" w:cs="Times New Roman"/>
          <w:b/>
          <w:sz w:val="28"/>
          <w:szCs w:val="24"/>
        </w:rPr>
        <w:t>R</w:t>
      </w:r>
      <w:r w:rsidR="000476A1" w:rsidRPr="00C95E4A">
        <w:rPr>
          <w:rFonts w:ascii="Times New Roman" w:hAnsi="Times New Roman" w:cs="Times New Roman"/>
          <w:b/>
          <w:sz w:val="28"/>
          <w:szCs w:val="24"/>
        </w:rPr>
        <w:t>esults</w:t>
      </w:r>
      <w:commentRangeEnd w:id="16"/>
      <w:r w:rsidR="00D07256">
        <w:rPr>
          <w:rStyle w:val="CommentReference"/>
        </w:rPr>
        <w:commentReference w:id="16"/>
      </w:r>
      <w:commentRangeEnd w:id="17"/>
      <w:r w:rsidR="00F65184">
        <w:rPr>
          <w:rStyle w:val="CommentReference"/>
        </w:rPr>
        <w:commentReference w:id="17"/>
      </w:r>
      <w:r w:rsidRPr="00C95E4A">
        <w:rPr>
          <w:rFonts w:ascii="Times New Roman" w:hAnsi="Times New Roman" w:cs="Times New Roman"/>
          <w:b/>
          <w:sz w:val="28"/>
          <w:szCs w:val="24"/>
        </w:rPr>
        <w:t>:</w:t>
      </w:r>
    </w:p>
    <w:p w14:paraId="068CFAB8" w14:textId="4841E284" w:rsidR="006D0E2D" w:rsidRDefault="006D0E2D" w:rsidP="006D0E2D">
      <w:pPr>
        <w:rPr>
          <w:rFonts w:ascii="Times New Roman" w:hAnsi="Times New Roman" w:cs="Times New Roman"/>
          <w:sz w:val="24"/>
          <w:szCs w:val="24"/>
        </w:rPr>
      </w:pPr>
      <w:r>
        <w:rPr>
          <w:rFonts w:ascii="Times New Roman" w:hAnsi="Times New Roman" w:cs="Times New Roman"/>
          <w:sz w:val="24"/>
          <w:szCs w:val="24"/>
        </w:rPr>
        <w:t>In the pre-switch phase of the Dimensional</w:t>
      </w:r>
      <w:r w:rsidR="00E00A3D">
        <w:rPr>
          <w:rFonts w:ascii="Times New Roman" w:hAnsi="Times New Roman" w:cs="Times New Roman"/>
          <w:sz w:val="24"/>
          <w:szCs w:val="24"/>
        </w:rPr>
        <w:t xml:space="preserve"> Change Card Sort T</w:t>
      </w:r>
      <w:r>
        <w:rPr>
          <w:rFonts w:ascii="Times New Roman" w:hAnsi="Times New Roman" w:cs="Times New Roman"/>
          <w:sz w:val="24"/>
          <w:szCs w:val="24"/>
        </w:rPr>
        <w:t>ask, children are building up patterns of thinking and attention, and those mental activities guide their physical responses. They learn to pay special attention to color, to ignore shape, and to place cards into the relevant trays. The post-switch phase requires children to shift their attention to a new dimension, which they had to actively ignore in the prior task, and to overcome their tendency to perform certain physical actions (e.g. putting the card in the box on the right when it is blue) in favor of an alternative action. Failing to inhibit either the</w:t>
      </w:r>
      <w:r w:rsidR="00E00A3D">
        <w:rPr>
          <w:rFonts w:ascii="Times New Roman" w:hAnsi="Times New Roman" w:cs="Times New Roman"/>
          <w:sz w:val="24"/>
          <w:szCs w:val="24"/>
        </w:rPr>
        <w:t xml:space="preserve"> prior focus of their attention</w:t>
      </w:r>
      <w:r>
        <w:rPr>
          <w:rFonts w:ascii="Times New Roman" w:hAnsi="Times New Roman" w:cs="Times New Roman"/>
          <w:sz w:val="24"/>
          <w:szCs w:val="24"/>
        </w:rPr>
        <w:t xml:space="preserve"> or the learned action results in poor sorting accuracy during the post-switch phase.</w:t>
      </w:r>
    </w:p>
    <w:p w14:paraId="697B2235" w14:textId="3E6C01EE" w:rsidR="006D0E2D" w:rsidRDefault="006D0E2D" w:rsidP="006D0E2D">
      <w:pPr>
        <w:rPr>
          <w:rFonts w:ascii="Times New Roman" w:hAnsi="Times New Roman" w:cs="Times New Roman"/>
          <w:sz w:val="24"/>
          <w:szCs w:val="24"/>
        </w:rPr>
      </w:pPr>
      <w:r>
        <w:rPr>
          <w:rFonts w:ascii="Times New Roman" w:hAnsi="Times New Roman" w:cs="Times New Roman"/>
          <w:sz w:val="24"/>
          <w:szCs w:val="24"/>
        </w:rPr>
        <w:t>After learning to complete the pre-switch color game, children’s responses diverge by age</w:t>
      </w:r>
      <w:ins w:id="18" w:author="Jacob Roundy" w:date="2015-03-19T10:27:00Z">
        <w:r w:rsidR="009F2C84">
          <w:rPr>
            <w:rFonts w:ascii="Times New Roman" w:hAnsi="Times New Roman" w:cs="Times New Roman"/>
            <w:sz w:val="24"/>
            <w:szCs w:val="24"/>
          </w:rPr>
          <w:t xml:space="preserve"> (</w:t>
        </w:r>
        <w:r w:rsidR="009F2C84" w:rsidRPr="009F2C84">
          <w:rPr>
            <w:rFonts w:ascii="Times New Roman" w:hAnsi="Times New Roman" w:cs="Times New Roman"/>
            <w:b/>
            <w:sz w:val="24"/>
            <w:szCs w:val="24"/>
            <w:rPrChange w:id="19" w:author="Jacob Roundy" w:date="2015-03-19T10:27:00Z">
              <w:rPr>
                <w:rFonts w:ascii="Times New Roman" w:hAnsi="Times New Roman" w:cs="Times New Roman"/>
                <w:sz w:val="24"/>
                <w:szCs w:val="24"/>
              </w:rPr>
            </w:rPrChange>
          </w:rPr>
          <w:t>Figure 1</w:t>
        </w:r>
        <w:r w:rsidR="009F2C84">
          <w:rPr>
            <w:rFonts w:ascii="Times New Roman" w:hAnsi="Times New Roman" w:cs="Times New Roman"/>
            <w:sz w:val="24"/>
            <w:szCs w:val="24"/>
          </w:rPr>
          <w:t>)</w:t>
        </w:r>
      </w:ins>
      <w:r>
        <w:rPr>
          <w:rFonts w:ascii="Times New Roman" w:hAnsi="Times New Roman" w:cs="Times New Roman"/>
          <w:sz w:val="24"/>
          <w:szCs w:val="24"/>
        </w:rPr>
        <w:t xml:space="preserve">. Three-year-olds typically have a very difficult time transitioning from the first game to a new game that uses the same materials but different rules. They fail to inhibit their recently learned patterns of thinking and acting. In contrast, most </w:t>
      </w:r>
      <w:del w:id="20" w:author="Nick Noles" w:date="2015-03-13T15:05:00Z">
        <w:r w:rsidDel="00C27CCF">
          <w:rPr>
            <w:rFonts w:ascii="Times New Roman" w:hAnsi="Times New Roman" w:cs="Times New Roman"/>
            <w:sz w:val="24"/>
            <w:szCs w:val="24"/>
          </w:rPr>
          <w:delText xml:space="preserve">4- and </w:delText>
        </w:r>
      </w:del>
      <w:ins w:id="21" w:author="Jacob Roundy" w:date="2015-03-19T10:27:00Z">
        <w:r w:rsidR="009F2C84">
          <w:rPr>
            <w:rFonts w:ascii="Times New Roman" w:hAnsi="Times New Roman" w:cs="Times New Roman"/>
            <w:sz w:val="24"/>
            <w:szCs w:val="24"/>
          </w:rPr>
          <w:t>five</w:t>
        </w:r>
      </w:ins>
      <w:del w:id="22" w:author="Jacob Roundy" w:date="2015-03-19T10:27:00Z">
        <w:r w:rsidDel="009F2C84">
          <w:rPr>
            <w:rFonts w:ascii="Times New Roman" w:hAnsi="Times New Roman" w:cs="Times New Roman"/>
            <w:sz w:val="24"/>
            <w:szCs w:val="24"/>
          </w:rPr>
          <w:delText>5</w:delText>
        </w:r>
      </w:del>
      <w:r>
        <w:rPr>
          <w:rFonts w:ascii="Times New Roman" w:hAnsi="Times New Roman" w:cs="Times New Roman"/>
          <w:sz w:val="24"/>
          <w:szCs w:val="24"/>
        </w:rPr>
        <w:t>-year-olds pass th</w:t>
      </w:r>
      <w:r w:rsidR="00E00A3D">
        <w:rPr>
          <w:rFonts w:ascii="Times New Roman" w:hAnsi="Times New Roman" w:cs="Times New Roman"/>
          <w:sz w:val="24"/>
          <w:szCs w:val="24"/>
        </w:rPr>
        <w:t xml:space="preserve">e </w:t>
      </w:r>
      <w:r w:rsidR="00E00A3D">
        <w:rPr>
          <w:rFonts w:ascii="Times New Roman" w:hAnsi="Times New Roman" w:cs="Times New Roman"/>
          <w:sz w:val="24"/>
          <w:szCs w:val="24"/>
        </w:rPr>
        <w:lastRenderedPageBreak/>
        <w:t>Dimensional Change Card Sort T</w:t>
      </w:r>
      <w:r>
        <w:rPr>
          <w:rFonts w:ascii="Times New Roman" w:hAnsi="Times New Roman" w:cs="Times New Roman"/>
          <w:sz w:val="24"/>
          <w:szCs w:val="24"/>
        </w:rPr>
        <w:t xml:space="preserve">ask. This success is interpreted as evidence of their emerging development in the domain of executive function. </w:t>
      </w:r>
    </w:p>
    <w:p w14:paraId="2944D3E1" w14:textId="77777777" w:rsidR="00C95E4A" w:rsidRDefault="00C95E4A" w:rsidP="00AC2DE5">
      <w:pPr>
        <w:rPr>
          <w:rFonts w:ascii="Times New Roman" w:hAnsi="Times New Roman" w:cs="Times New Roman"/>
          <w:b/>
          <w:sz w:val="28"/>
          <w:szCs w:val="24"/>
        </w:rPr>
      </w:pPr>
    </w:p>
    <w:p w14:paraId="132116D3" w14:textId="6C80EE5A" w:rsidR="00AC2DE5" w:rsidRPr="00C95E4A" w:rsidRDefault="005560E0" w:rsidP="00AC2DE5">
      <w:pPr>
        <w:rPr>
          <w:rFonts w:ascii="Times New Roman" w:hAnsi="Times New Roman" w:cs="Times New Roman"/>
          <w:b/>
          <w:sz w:val="28"/>
          <w:szCs w:val="24"/>
        </w:rPr>
      </w:pPr>
      <w:r w:rsidRPr="00C95E4A">
        <w:rPr>
          <w:rFonts w:ascii="Times New Roman" w:hAnsi="Times New Roman" w:cs="Times New Roman"/>
          <w:b/>
          <w:sz w:val="28"/>
          <w:szCs w:val="24"/>
        </w:rPr>
        <w:t>Applications</w:t>
      </w:r>
      <w:r w:rsidR="00C95E4A">
        <w:rPr>
          <w:rFonts w:ascii="Times New Roman" w:hAnsi="Times New Roman" w:cs="Times New Roman"/>
          <w:b/>
          <w:sz w:val="28"/>
          <w:szCs w:val="24"/>
        </w:rPr>
        <w:t>:</w:t>
      </w:r>
    </w:p>
    <w:p w14:paraId="5F55DD21" w14:textId="410FC728" w:rsidR="001026C4" w:rsidRDefault="006D0E2D" w:rsidP="006D0E2D">
      <w:pPr>
        <w:rPr>
          <w:rFonts w:ascii="Times New Roman" w:hAnsi="Times New Roman" w:cs="Times New Roman"/>
          <w:sz w:val="24"/>
          <w:szCs w:val="24"/>
        </w:rPr>
      </w:pPr>
      <w:r>
        <w:rPr>
          <w:rFonts w:ascii="Times New Roman" w:hAnsi="Times New Roman" w:cs="Times New Roman"/>
          <w:sz w:val="24"/>
          <w:szCs w:val="24"/>
        </w:rPr>
        <w:t>Th</w:t>
      </w:r>
      <w:r w:rsidR="00AD35F9">
        <w:rPr>
          <w:rFonts w:ascii="Times New Roman" w:hAnsi="Times New Roman" w:cs="Times New Roman"/>
          <w:sz w:val="24"/>
          <w:szCs w:val="24"/>
        </w:rPr>
        <w:t>e Dimensional Change Card Sort Task is a tool</w:t>
      </w:r>
      <w:r>
        <w:rPr>
          <w:rFonts w:ascii="Times New Roman" w:hAnsi="Times New Roman" w:cs="Times New Roman"/>
          <w:sz w:val="24"/>
          <w:szCs w:val="24"/>
        </w:rPr>
        <w:t xml:space="preserve"> designed to evaluate children’s executive function. The basic version described here can be used to effectively evaluate the executive function of 3- to 5-year-old children. However, there are permutations of this task that can be used to characterize executive function in children up to age 7. This task can also be used diagnostically to identify children with particularly poor executive function, which can be indicative of developmental delay, mental retardation, </w:t>
      </w:r>
      <w:r w:rsidR="00930D61">
        <w:rPr>
          <w:rFonts w:ascii="Times New Roman" w:hAnsi="Times New Roman" w:cs="Times New Roman"/>
          <w:sz w:val="24"/>
          <w:szCs w:val="24"/>
        </w:rPr>
        <w:t xml:space="preserve">certain kinds of brain damage, </w:t>
      </w:r>
      <w:r>
        <w:rPr>
          <w:rFonts w:ascii="Times New Roman" w:hAnsi="Times New Roman" w:cs="Times New Roman"/>
          <w:sz w:val="24"/>
          <w:szCs w:val="24"/>
        </w:rPr>
        <w:t>or a clinical disorder, such as ADHD or Autism Spectrum Disorder.</w:t>
      </w:r>
      <w:r w:rsidR="00AD35F9">
        <w:rPr>
          <w:rFonts w:ascii="Times New Roman" w:hAnsi="Times New Roman" w:cs="Times New Roman"/>
          <w:sz w:val="24"/>
          <w:szCs w:val="24"/>
        </w:rPr>
        <w:t xml:space="preserve"> G</w:t>
      </w:r>
      <w:r w:rsidR="00930D61">
        <w:rPr>
          <w:rFonts w:ascii="Times New Roman" w:hAnsi="Times New Roman" w:cs="Times New Roman"/>
          <w:sz w:val="24"/>
          <w:szCs w:val="24"/>
        </w:rPr>
        <w:t>enerally, executive function is co</w:t>
      </w:r>
      <w:r w:rsidR="005B0EE0">
        <w:rPr>
          <w:rFonts w:ascii="Times New Roman" w:hAnsi="Times New Roman" w:cs="Times New Roman"/>
          <w:sz w:val="24"/>
          <w:szCs w:val="24"/>
        </w:rPr>
        <w:t>rrelated with problem solving and self- and social-understa</w:t>
      </w:r>
      <w:r w:rsidR="008C6AC3">
        <w:rPr>
          <w:rFonts w:ascii="Times New Roman" w:hAnsi="Times New Roman" w:cs="Times New Roman"/>
          <w:sz w:val="24"/>
          <w:szCs w:val="24"/>
        </w:rPr>
        <w:t>nding</w:t>
      </w:r>
      <w:r w:rsidR="003D38A3">
        <w:rPr>
          <w:rFonts w:ascii="Times New Roman" w:hAnsi="Times New Roman" w:cs="Times New Roman"/>
          <w:sz w:val="24"/>
          <w:szCs w:val="24"/>
        </w:rPr>
        <w:t>.</w:t>
      </w:r>
      <w:r w:rsidR="005B0EE0">
        <w:rPr>
          <w:rFonts w:ascii="Times New Roman" w:hAnsi="Times New Roman" w:cs="Times New Roman"/>
          <w:sz w:val="24"/>
          <w:szCs w:val="24"/>
        </w:rPr>
        <w:t xml:space="preserve"> </w:t>
      </w:r>
    </w:p>
    <w:p w14:paraId="2F2C9ACC" w14:textId="6B043611" w:rsidR="006D0E2D" w:rsidRDefault="00A30536" w:rsidP="006D0E2D">
      <w:pPr>
        <w:rPr>
          <w:rFonts w:ascii="Times New Roman" w:hAnsi="Times New Roman" w:cs="Times New Roman"/>
          <w:sz w:val="24"/>
          <w:szCs w:val="24"/>
        </w:rPr>
      </w:pPr>
      <w:r>
        <w:rPr>
          <w:rFonts w:ascii="Times New Roman" w:hAnsi="Times New Roman" w:cs="Times New Roman"/>
          <w:sz w:val="24"/>
          <w:szCs w:val="24"/>
        </w:rPr>
        <w:t>Critically, there are many situations where important factors, such as intelligence, diverge from good decision-making. For example, choosing to go</w:t>
      </w:r>
      <w:r w:rsidR="00621333">
        <w:rPr>
          <w:rFonts w:ascii="Times New Roman" w:hAnsi="Times New Roman" w:cs="Times New Roman"/>
          <w:sz w:val="24"/>
          <w:szCs w:val="24"/>
        </w:rPr>
        <w:t xml:space="preserve"> to a party instead of studying is a decision that many college students make, even though the short-term fun of a party is obviously less valuable than the long-term payoff of studying</w:t>
      </w:r>
      <w:del w:id="23" w:author="Jacob Roundy" w:date="2015-03-19T10:21:00Z">
        <w:r w:rsidR="00905FC7" w:rsidDel="009F2C84">
          <w:rPr>
            <w:rFonts w:ascii="Times New Roman" w:hAnsi="Times New Roman" w:cs="Times New Roman"/>
            <w:sz w:val="24"/>
            <w:szCs w:val="24"/>
          </w:rPr>
          <w:delText xml:space="preserve"> (</w:delText>
        </w:r>
        <w:commentRangeStart w:id="24"/>
        <w:r w:rsidR="00905FC7" w:rsidRPr="00905FC7" w:rsidDel="009F2C84">
          <w:rPr>
            <w:rFonts w:ascii="Times New Roman" w:hAnsi="Times New Roman" w:cs="Times New Roman"/>
            <w:b/>
            <w:sz w:val="24"/>
            <w:szCs w:val="24"/>
          </w:rPr>
          <w:delText>Figure 1</w:delText>
        </w:r>
      </w:del>
      <w:commentRangeEnd w:id="24"/>
      <w:del w:id="25" w:author="Judith Danovitch" w:date="2015-03-15T12:52:00Z">
        <w:r w:rsidR="00D07256" w:rsidDel="00C7711C">
          <w:rPr>
            <w:rStyle w:val="CommentReference"/>
          </w:rPr>
          <w:commentReference w:id="24"/>
        </w:r>
      </w:del>
      <w:ins w:id="26" w:author="Judith Danovitch" w:date="2015-03-15T12:52:00Z">
        <w:del w:id="27" w:author="Jacob Roundy" w:date="2015-03-19T10:21:00Z">
          <w:r w:rsidR="00C7711C" w:rsidDel="009F2C84">
            <w:rPr>
              <w:rFonts w:ascii="Times New Roman" w:hAnsi="Times New Roman" w:cs="Times New Roman"/>
              <w:b/>
              <w:sz w:val="24"/>
              <w:szCs w:val="24"/>
            </w:rPr>
            <w:delText>2</w:delText>
          </w:r>
        </w:del>
      </w:ins>
      <w:del w:id="28" w:author="Jacob Roundy" w:date="2015-03-19T10:21:00Z">
        <w:r w:rsidR="00905FC7" w:rsidDel="009F2C84">
          <w:rPr>
            <w:rFonts w:ascii="Times New Roman" w:hAnsi="Times New Roman" w:cs="Times New Roman"/>
            <w:sz w:val="24"/>
            <w:szCs w:val="24"/>
          </w:rPr>
          <w:delText>)</w:delText>
        </w:r>
      </w:del>
      <w:r w:rsidR="00621333">
        <w:rPr>
          <w:rFonts w:ascii="Times New Roman" w:hAnsi="Times New Roman" w:cs="Times New Roman"/>
          <w:sz w:val="24"/>
          <w:szCs w:val="24"/>
        </w:rPr>
        <w:t xml:space="preserve">. </w:t>
      </w:r>
      <w:r w:rsidR="00AD35F9">
        <w:rPr>
          <w:rFonts w:ascii="Times New Roman" w:hAnsi="Times New Roman" w:cs="Times New Roman"/>
          <w:sz w:val="24"/>
          <w:szCs w:val="24"/>
        </w:rPr>
        <w:t>However,</w:t>
      </w:r>
      <w:r w:rsidR="001026C4">
        <w:rPr>
          <w:rFonts w:ascii="Times New Roman" w:hAnsi="Times New Roman" w:cs="Times New Roman"/>
          <w:sz w:val="24"/>
          <w:szCs w:val="24"/>
        </w:rPr>
        <w:t xml:space="preserve"> the prefrontal cortex, a part of the brain related to executive function, is still developing in college-aged individuals, </w:t>
      </w:r>
      <w:r w:rsidR="00AD35F9">
        <w:rPr>
          <w:rFonts w:ascii="Times New Roman" w:hAnsi="Times New Roman" w:cs="Times New Roman"/>
          <w:sz w:val="24"/>
          <w:szCs w:val="24"/>
        </w:rPr>
        <w:t xml:space="preserve">so </w:t>
      </w:r>
      <w:r w:rsidR="001026C4">
        <w:rPr>
          <w:rFonts w:ascii="Times New Roman" w:hAnsi="Times New Roman" w:cs="Times New Roman"/>
          <w:sz w:val="24"/>
          <w:szCs w:val="24"/>
        </w:rPr>
        <w:t>it is much easier to understand why even smart young people</w:t>
      </w:r>
      <w:r w:rsidR="00F6743D">
        <w:rPr>
          <w:rFonts w:ascii="Times New Roman" w:hAnsi="Times New Roman" w:cs="Times New Roman"/>
          <w:sz w:val="24"/>
          <w:szCs w:val="24"/>
        </w:rPr>
        <w:t xml:space="preserve"> sometimes</w:t>
      </w:r>
      <w:r w:rsidR="001026C4">
        <w:rPr>
          <w:rFonts w:ascii="Times New Roman" w:hAnsi="Times New Roman" w:cs="Times New Roman"/>
          <w:sz w:val="24"/>
          <w:szCs w:val="24"/>
        </w:rPr>
        <w:t xml:space="preserve"> make poor decisions.</w:t>
      </w:r>
      <w:r w:rsidR="00621333">
        <w:rPr>
          <w:rFonts w:ascii="Times New Roman" w:hAnsi="Times New Roman" w:cs="Times New Roman"/>
          <w:sz w:val="24"/>
          <w:szCs w:val="24"/>
        </w:rPr>
        <w:t xml:space="preserve"> </w:t>
      </w:r>
    </w:p>
    <w:p w14:paraId="64482E43" w14:textId="77777777" w:rsidR="00C95E4A" w:rsidRDefault="00C95E4A" w:rsidP="006D0E2D">
      <w:pPr>
        <w:rPr>
          <w:rFonts w:ascii="Times New Roman" w:hAnsi="Times New Roman" w:cs="Times New Roman"/>
          <w:b/>
          <w:sz w:val="28"/>
          <w:szCs w:val="24"/>
        </w:rPr>
      </w:pPr>
    </w:p>
    <w:p w14:paraId="508128D7" w14:textId="3A492BE9" w:rsidR="00C95E4A" w:rsidRDefault="00C95E4A" w:rsidP="006D0E2D">
      <w:pPr>
        <w:rPr>
          <w:rFonts w:ascii="Times New Roman" w:hAnsi="Times New Roman" w:cs="Times New Roman"/>
          <w:b/>
          <w:sz w:val="28"/>
          <w:szCs w:val="24"/>
        </w:rPr>
      </w:pPr>
      <w:r>
        <w:rPr>
          <w:rFonts w:ascii="Times New Roman" w:hAnsi="Times New Roman" w:cs="Times New Roman"/>
          <w:b/>
          <w:sz w:val="28"/>
          <w:szCs w:val="24"/>
        </w:rPr>
        <w:t>Legend:</w:t>
      </w:r>
    </w:p>
    <w:p w14:paraId="5C084960" w14:textId="5092CEF2" w:rsidR="00C7711C" w:rsidRDefault="00C95E4A" w:rsidP="006D0E2D">
      <w:pPr>
        <w:rPr>
          <w:ins w:id="29" w:author="Judith Danovitch" w:date="2015-03-15T12:52:00Z"/>
          <w:rFonts w:ascii="Times New Roman" w:hAnsi="Times New Roman" w:cs="Times New Roman"/>
          <w:sz w:val="24"/>
          <w:szCs w:val="24"/>
        </w:rPr>
      </w:pPr>
      <w:r>
        <w:rPr>
          <w:rFonts w:ascii="Times New Roman" w:hAnsi="Times New Roman" w:cs="Times New Roman"/>
          <w:sz w:val="24"/>
          <w:szCs w:val="24"/>
        </w:rPr>
        <w:t>Figure 1:</w:t>
      </w:r>
      <w:r w:rsidR="00905FC7">
        <w:rPr>
          <w:rFonts w:ascii="Times New Roman" w:hAnsi="Times New Roman" w:cs="Times New Roman"/>
          <w:sz w:val="24"/>
          <w:szCs w:val="24"/>
        </w:rPr>
        <w:t xml:space="preserve"> </w:t>
      </w:r>
      <w:ins w:id="30" w:author="Judith Danovitch" w:date="2015-03-15T12:58:00Z">
        <w:r w:rsidR="00B150E1">
          <w:rPr>
            <w:rFonts w:ascii="Times New Roman" w:hAnsi="Times New Roman" w:cs="Times New Roman"/>
            <w:sz w:val="24"/>
            <w:szCs w:val="24"/>
          </w:rPr>
          <w:t xml:space="preserve">The percentage of correct test trials completed </w:t>
        </w:r>
      </w:ins>
      <w:ins w:id="31" w:author="Judith Danovitch" w:date="2015-03-15T12:59:00Z">
        <w:r w:rsidR="00B150E1">
          <w:rPr>
            <w:rFonts w:ascii="Times New Roman" w:hAnsi="Times New Roman" w:cs="Times New Roman"/>
            <w:sz w:val="24"/>
            <w:szCs w:val="24"/>
          </w:rPr>
          <w:t>by each child on average. Children scoring 80% or more “pass” the Dimensional C</w:t>
        </w:r>
      </w:ins>
      <w:ins w:id="32" w:author="Judith Danovitch" w:date="2015-03-15T13:00:00Z">
        <w:r w:rsidR="00B150E1">
          <w:rPr>
            <w:rFonts w:ascii="Times New Roman" w:hAnsi="Times New Roman" w:cs="Times New Roman"/>
            <w:sz w:val="24"/>
            <w:szCs w:val="24"/>
          </w:rPr>
          <w:t xml:space="preserve">hange Card Sort </w:t>
        </w:r>
      </w:ins>
      <w:ins w:id="33" w:author="Jacob Roundy" w:date="2015-03-19T10:27:00Z">
        <w:r w:rsidR="009F2C84">
          <w:rPr>
            <w:rFonts w:ascii="Times New Roman" w:hAnsi="Times New Roman" w:cs="Times New Roman"/>
            <w:sz w:val="24"/>
            <w:szCs w:val="24"/>
          </w:rPr>
          <w:t>T</w:t>
        </w:r>
      </w:ins>
      <w:ins w:id="34" w:author="Judith Danovitch" w:date="2015-03-15T13:00:00Z">
        <w:del w:id="35" w:author="Jacob Roundy" w:date="2015-03-19T10:27:00Z">
          <w:r w:rsidR="00B150E1" w:rsidDel="009F2C84">
            <w:rPr>
              <w:rFonts w:ascii="Times New Roman" w:hAnsi="Times New Roman" w:cs="Times New Roman"/>
              <w:sz w:val="24"/>
              <w:szCs w:val="24"/>
            </w:rPr>
            <w:delText>t</w:delText>
          </w:r>
        </w:del>
        <w:r w:rsidR="00B150E1">
          <w:rPr>
            <w:rFonts w:ascii="Times New Roman" w:hAnsi="Times New Roman" w:cs="Times New Roman"/>
            <w:sz w:val="24"/>
            <w:szCs w:val="24"/>
          </w:rPr>
          <w:t>ask.</w:t>
        </w:r>
      </w:ins>
    </w:p>
    <w:p w14:paraId="16B8600A" w14:textId="0ACEFA17" w:rsidR="00C95E4A" w:rsidDel="009F2C84" w:rsidRDefault="00C7711C" w:rsidP="006D0E2D">
      <w:pPr>
        <w:rPr>
          <w:del w:id="36" w:author="Jacob Roundy" w:date="2015-03-19T10:22:00Z"/>
          <w:rFonts w:ascii="Times New Roman" w:hAnsi="Times New Roman" w:cs="Times New Roman"/>
          <w:sz w:val="24"/>
          <w:szCs w:val="24"/>
        </w:rPr>
      </w:pPr>
      <w:ins w:id="37" w:author="Judith Danovitch" w:date="2015-03-15T12:52:00Z">
        <w:del w:id="38" w:author="Jacob Roundy" w:date="2015-03-19T10:22:00Z">
          <w:r w:rsidDel="009F2C84">
            <w:rPr>
              <w:rFonts w:ascii="Times New Roman" w:hAnsi="Times New Roman" w:cs="Times New Roman"/>
              <w:sz w:val="24"/>
              <w:szCs w:val="24"/>
            </w:rPr>
            <w:delText xml:space="preserve">Figure 2: </w:delText>
          </w:r>
        </w:del>
      </w:ins>
      <w:del w:id="39" w:author="Jacob Roundy" w:date="2015-03-19T10:22:00Z">
        <w:r w:rsidR="00905FC7" w:rsidDel="009F2C84">
          <w:rPr>
            <w:rFonts w:ascii="Times New Roman" w:hAnsi="Times New Roman" w:cs="Times New Roman"/>
            <w:sz w:val="24"/>
            <w:szCs w:val="24"/>
          </w:rPr>
          <w:delText>When faced with a long night of studying or a fun party, a college student is more likely to pick the latter.</w:delText>
        </w:r>
      </w:del>
    </w:p>
    <w:p w14:paraId="2426600A" w14:textId="77777777" w:rsidR="00C95E4A" w:rsidRPr="00C95E4A" w:rsidRDefault="00C95E4A" w:rsidP="006D0E2D">
      <w:pPr>
        <w:rPr>
          <w:rFonts w:ascii="Times New Roman" w:hAnsi="Times New Roman" w:cs="Times New Roman"/>
          <w:sz w:val="24"/>
          <w:szCs w:val="24"/>
        </w:rPr>
      </w:pPr>
    </w:p>
    <w:p w14:paraId="226194E4" w14:textId="0608B29A" w:rsidR="005560E0" w:rsidRPr="00C95E4A" w:rsidRDefault="005560E0" w:rsidP="00AC2DE5">
      <w:pPr>
        <w:rPr>
          <w:rFonts w:ascii="Times New Roman" w:hAnsi="Times New Roman" w:cs="Times New Roman"/>
          <w:sz w:val="28"/>
          <w:szCs w:val="24"/>
        </w:rPr>
      </w:pPr>
      <w:r w:rsidRPr="00C95E4A">
        <w:rPr>
          <w:rFonts w:ascii="Times New Roman" w:hAnsi="Times New Roman" w:cs="Times New Roman"/>
          <w:b/>
          <w:sz w:val="28"/>
          <w:szCs w:val="24"/>
        </w:rPr>
        <w:t>References</w:t>
      </w:r>
      <w:r w:rsidR="00C95E4A">
        <w:rPr>
          <w:rFonts w:ascii="Times New Roman" w:hAnsi="Times New Roman" w:cs="Times New Roman"/>
          <w:b/>
          <w:sz w:val="28"/>
          <w:szCs w:val="24"/>
        </w:rPr>
        <w:t>:</w:t>
      </w:r>
    </w:p>
    <w:p w14:paraId="6BCAEE82" w14:textId="6C623E28" w:rsidR="006951C8" w:rsidRPr="001851E4" w:rsidRDefault="00DE2B16" w:rsidP="00AC2DE5">
      <w:pPr>
        <w:rPr>
          <w:rFonts w:ascii="Times New Roman" w:hAnsi="Times New Roman" w:cs="Times New Roman"/>
          <w:sz w:val="24"/>
          <w:szCs w:val="24"/>
        </w:rPr>
      </w:pPr>
      <w:proofErr w:type="spellStart"/>
      <w:r>
        <w:rPr>
          <w:rFonts w:ascii="Times New Roman" w:hAnsi="Times New Roman" w:cs="Times New Roman"/>
          <w:sz w:val="24"/>
          <w:szCs w:val="24"/>
        </w:rPr>
        <w:t>Zelazo</w:t>
      </w:r>
      <w:proofErr w:type="spellEnd"/>
      <w:r>
        <w:rPr>
          <w:rFonts w:ascii="Times New Roman" w:hAnsi="Times New Roman" w:cs="Times New Roman"/>
          <w:sz w:val="24"/>
          <w:szCs w:val="24"/>
        </w:rPr>
        <w:t xml:space="preserve">, </w:t>
      </w:r>
      <w:r w:rsidR="001851E4">
        <w:rPr>
          <w:rFonts w:ascii="Times New Roman" w:hAnsi="Times New Roman" w:cs="Times New Roman"/>
          <w:sz w:val="24"/>
          <w:szCs w:val="24"/>
        </w:rPr>
        <w:t>P.D. (</w:t>
      </w:r>
      <w:r>
        <w:rPr>
          <w:rFonts w:ascii="Times New Roman" w:hAnsi="Times New Roman" w:cs="Times New Roman"/>
          <w:sz w:val="24"/>
          <w:szCs w:val="24"/>
        </w:rPr>
        <w:t>2006</w:t>
      </w:r>
      <w:r w:rsidR="001851E4">
        <w:rPr>
          <w:rFonts w:ascii="Times New Roman" w:hAnsi="Times New Roman" w:cs="Times New Roman"/>
          <w:sz w:val="24"/>
          <w:szCs w:val="24"/>
        </w:rPr>
        <w:t xml:space="preserve">). The dimensional change card sort (DCCS): A method of assessing executive function in children. </w:t>
      </w:r>
      <w:r w:rsidR="001851E4">
        <w:rPr>
          <w:rFonts w:ascii="Times New Roman" w:hAnsi="Times New Roman" w:cs="Times New Roman"/>
          <w:i/>
          <w:sz w:val="24"/>
          <w:szCs w:val="24"/>
        </w:rPr>
        <w:t xml:space="preserve">Nature Protocols, 1, </w:t>
      </w:r>
      <w:r w:rsidR="001851E4">
        <w:rPr>
          <w:rFonts w:ascii="Times New Roman" w:hAnsi="Times New Roman" w:cs="Times New Roman"/>
          <w:sz w:val="24"/>
          <w:szCs w:val="24"/>
        </w:rPr>
        <w:t>297-301.</w:t>
      </w:r>
    </w:p>
    <w:sectPr w:rsidR="006951C8" w:rsidRPr="001851E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avid Repetto" w:date="2015-03-09T15:58:00Z" w:initials="DR">
    <w:p w14:paraId="0A46B173" w14:textId="3559045B" w:rsidR="00C27CCF" w:rsidRDefault="00C27CCF">
      <w:pPr>
        <w:pStyle w:val="CommentText"/>
      </w:pPr>
      <w:r>
        <w:rPr>
          <w:rStyle w:val="CommentReference"/>
        </w:rPr>
        <w:annotationRef/>
      </w:r>
      <w:proofErr w:type="spellStart"/>
      <w:r>
        <w:t>JoVE</w:t>
      </w:r>
      <w:proofErr w:type="spellEnd"/>
      <w:r>
        <w:t xml:space="preserve"> comments 3/9:</w:t>
      </w:r>
    </w:p>
    <w:p w14:paraId="33433BC7" w14:textId="487AA244" w:rsidR="00C27CCF" w:rsidRDefault="00C27CCF">
      <w:pPr>
        <w:pStyle w:val="CommentText"/>
      </w:pPr>
      <w:r>
        <w:rPr>
          <w:rFonts w:ascii="Calibri" w:hAnsi="Calibri"/>
        </w:rPr>
        <w:t>The manuscript is well-written but does not include a figure depicting the results of the procedure.</w:t>
      </w:r>
    </w:p>
  </w:comment>
  <w:comment w:id="1" w:author="Nick Noles" w:date="2015-03-13T15:09:00Z" w:initials="NN">
    <w:p w14:paraId="01A50C61" w14:textId="1CFF6C6B" w:rsidR="00C27CCF" w:rsidRDefault="00C27CCF">
      <w:pPr>
        <w:pStyle w:val="CommentText"/>
      </w:pPr>
      <w:r>
        <w:rPr>
          <w:rStyle w:val="CommentReference"/>
        </w:rPr>
        <w:annotationRef/>
      </w:r>
      <w:r w:rsidR="009F2C84">
        <w:t>A figure</w:t>
      </w:r>
      <w:r>
        <w:t xml:space="preserve"> is attached as a separate document.</w:t>
      </w:r>
    </w:p>
  </w:comment>
  <w:comment w:id="8" w:author="Jessica Stanis" w:date="2015-03-05T09:59:00Z" w:initials="JS">
    <w:p w14:paraId="3A45E6C0" w14:textId="51B3F326" w:rsidR="00C27CCF" w:rsidRDefault="00C27CCF">
      <w:pPr>
        <w:pStyle w:val="CommentText"/>
      </w:pPr>
      <w:r>
        <w:rPr>
          <w:rStyle w:val="CommentReference"/>
        </w:rPr>
        <w:annotationRef/>
      </w:r>
      <w:r>
        <w:t>The analysis section should be written with the experimenter in mind. How are the data analyzed? Average % correct to compare pre- against post-switch?</w:t>
      </w:r>
    </w:p>
  </w:comment>
  <w:comment w:id="9" w:author="Nick Noles" w:date="2015-03-13T15:18:00Z" w:initials="NN">
    <w:p w14:paraId="18EB8CD2" w14:textId="6E451039" w:rsidR="00D806F8" w:rsidRDefault="00D806F8">
      <w:pPr>
        <w:pStyle w:val="CommentText"/>
      </w:pPr>
      <w:r>
        <w:rPr>
          <w:rStyle w:val="CommentReference"/>
        </w:rPr>
        <w:annotationRef/>
      </w:r>
      <w:r>
        <w:t>Most children are at ceiling in the target age groups for the pretest, so you would see a significant drop in the 3s, but a drop in 5s is more difficult to drop as their variability would be tight (most get 5 or 6 correct), and so their mean percentage correct might drop significantly also, even though almost all of them are passing the task. The best use of the DCCS is to use the pre-test as an inclusion criteria (if they can’t do that, they’re not following directions), and then to make claims based on either the number of kids passing in an age group or the differences in mean accuracy.</w:t>
      </w:r>
    </w:p>
  </w:comment>
  <w:comment w:id="16" w:author="Jessica Stanis" w:date="2015-03-05T09:57:00Z" w:initials="JS">
    <w:p w14:paraId="071ED354" w14:textId="04C100A0" w:rsidR="00C27CCF" w:rsidRDefault="00C27CCF">
      <w:pPr>
        <w:pStyle w:val="CommentText"/>
      </w:pPr>
      <w:r>
        <w:rPr>
          <w:rStyle w:val="CommentReference"/>
        </w:rPr>
        <w:annotationRef/>
      </w:r>
      <w:r>
        <w:t>The manuscript should contain a figure that represents the experiment described here.</w:t>
      </w:r>
    </w:p>
  </w:comment>
  <w:comment w:id="17" w:author="Nick Noles" w:date="2015-03-13T15:19:00Z" w:initials="NN">
    <w:p w14:paraId="06B51AA3" w14:textId="2C02C023" w:rsidR="00F65184" w:rsidRDefault="00F65184">
      <w:pPr>
        <w:pStyle w:val="CommentText"/>
      </w:pPr>
      <w:r>
        <w:rPr>
          <w:rStyle w:val="CommentReference"/>
        </w:rPr>
        <w:annotationRef/>
      </w:r>
      <w:r>
        <w:t>One is attached as a separate file.</w:t>
      </w:r>
    </w:p>
  </w:comment>
  <w:comment w:id="24" w:author="Jessica Stanis" w:date="2015-03-10T11:55:00Z" w:initials="JS">
    <w:p w14:paraId="1F47908E" w14:textId="52F9A596" w:rsidR="00C27CCF" w:rsidRDefault="00C27CCF">
      <w:pPr>
        <w:pStyle w:val="CommentText"/>
      </w:pPr>
      <w:r>
        <w:rPr>
          <w:rStyle w:val="CommentReference"/>
        </w:rPr>
        <w:annotationRef/>
      </w:r>
      <w:r>
        <w:t>Image should not be included in manuscript; use separate file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433BC7" w15:done="0"/>
  <w15:commentEx w15:paraId="01A50C61" w15:done="0"/>
  <w15:commentEx w15:paraId="3A45E6C0" w15:done="0"/>
  <w15:commentEx w15:paraId="18EB8CD2" w15:done="0"/>
  <w15:commentEx w15:paraId="071ED354" w15:done="0"/>
  <w15:commentEx w15:paraId="06B51AA3" w15:done="0"/>
  <w15:commentEx w15:paraId="1F47908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2">
    <w:nsid w:val="15FD3201"/>
    <w:multiLevelType w:val="hybridMultilevel"/>
    <w:tmpl w:val="174403A8"/>
    <w:lvl w:ilvl="0" w:tplc="7C788268">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277BA8"/>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Judith Danovitch">
    <w15:presenceInfo w15:providerId="None" w15:userId="Judith Danovit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61"/>
    <w:rsid w:val="000002A5"/>
    <w:rsid w:val="0000041B"/>
    <w:rsid w:val="00001BDC"/>
    <w:rsid w:val="00001CAE"/>
    <w:rsid w:val="00002F9C"/>
    <w:rsid w:val="00003A4C"/>
    <w:rsid w:val="00003E7D"/>
    <w:rsid w:val="00007FC8"/>
    <w:rsid w:val="000107A5"/>
    <w:rsid w:val="00011287"/>
    <w:rsid w:val="00011589"/>
    <w:rsid w:val="00011770"/>
    <w:rsid w:val="00013F2C"/>
    <w:rsid w:val="00014906"/>
    <w:rsid w:val="00015FCF"/>
    <w:rsid w:val="0001681B"/>
    <w:rsid w:val="0001697A"/>
    <w:rsid w:val="00016B61"/>
    <w:rsid w:val="00016D53"/>
    <w:rsid w:val="00017E7C"/>
    <w:rsid w:val="000230CA"/>
    <w:rsid w:val="00023246"/>
    <w:rsid w:val="000269FC"/>
    <w:rsid w:val="0002769B"/>
    <w:rsid w:val="00027999"/>
    <w:rsid w:val="00030659"/>
    <w:rsid w:val="000307AF"/>
    <w:rsid w:val="0003169F"/>
    <w:rsid w:val="00031713"/>
    <w:rsid w:val="00032662"/>
    <w:rsid w:val="00032EED"/>
    <w:rsid w:val="00033AC1"/>
    <w:rsid w:val="0003489B"/>
    <w:rsid w:val="00034B22"/>
    <w:rsid w:val="00034C06"/>
    <w:rsid w:val="00035BAE"/>
    <w:rsid w:val="000376BF"/>
    <w:rsid w:val="00040862"/>
    <w:rsid w:val="000412AB"/>
    <w:rsid w:val="0004259D"/>
    <w:rsid w:val="0004415D"/>
    <w:rsid w:val="000454DC"/>
    <w:rsid w:val="00045B73"/>
    <w:rsid w:val="00045BDA"/>
    <w:rsid w:val="0004681B"/>
    <w:rsid w:val="000476A1"/>
    <w:rsid w:val="000505F9"/>
    <w:rsid w:val="00050D0E"/>
    <w:rsid w:val="00052642"/>
    <w:rsid w:val="00052681"/>
    <w:rsid w:val="00053461"/>
    <w:rsid w:val="00053618"/>
    <w:rsid w:val="00053BB3"/>
    <w:rsid w:val="00054182"/>
    <w:rsid w:val="00056CC8"/>
    <w:rsid w:val="00060448"/>
    <w:rsid w:val="00061330"/>
    <w:rsid w:val="00062CC3"/>
    <w:rsid w:val="00063784"/>
    <w:rsid w:val="00063D68"/>
    <w:rsid w:val="00065531"/>
    <w:rsid w:val="0006631C"/>
    <w:rsid w:val="0006676E"/>
    <w:rsid w:val="00066E31"/>
    <w:rsid w:val="000735FC"/>
    <w:rsid w:val="00073F8C"/>
    <w:rsid w:val="00074B74"/>
    <w:rsid w:val="0007556D"/>
    <w:rsid w:val="00080D18"/>
    <w:rsid w:val="0008344F"/>
    <w:rsid w:val="00083468"/>
    <w:rsid w:val="000839F9"/>
    <w:rsid w:val="00085111"/>
    <w:rsid w:val="00085E7C"/>
    <w:rsid w:val="00086782"/>
    <w:rsid w:val="00086C0F"/>
    <w:rsid w:val="000878BE"/>
    <w:rsid w:val="00087CCB"/>
    <w:rsid w:val="0009009A"/>
    <w:rsid w:val="000910D5"/>
    <w:rsid w:val="000934AD"/>
    <w:rsid w:val="00093842"/>
    <w:rsid w:val="00094008"/>
    <w:rsid w:val="00095885"/>
    <w:rsid w:val="00095A14"/>
    <w:rsid w:val="00095A33"/>
    <w:rsid w:val="000969E0"/>
    <w:rsid w:val="00096C9C"/>
    <w:rsid w:val="000A053B"/>
    <w:rsid w:val="000A0EBA"/>
    <w:rsid w:val="000A1A22"/>
    <w:rsid w:val="000A276E"/>
    <w:rsid w:val="000A2807"/>
    <w:rsid w:val="000A3C8A"/>
    <w:rsid w:val="000A3E23"/>
    <w:rsid w:val="000A5DFE"/>
    <w:rsid w:val="000A5EE8"/>
    <w:rsid w:val="000A6726"/>
    <w:rsid w:val="000A6900"/>
    <w:rsid w:val="000A6BE6"/>
    <w:rsid w:val="000A6C43"/>
    <w:rsid w:val="000A78AE"/>
    <w:rsid w:val="000B0894"/>
    <w:rsid w:val="000B2282"/>
    <w:rsid w:val="000B26FD"/>
    <w:rsid w:val="000B2E24"/>
    <w:rsid w:val="000B3657"/>
    <w:rsid w:val="000B4B95"/>
    <w:rsid w:val="000B509E"/>
    <w:rsid w:val="000B6962"/>
    <w:rsid w:val="000B7742"/>
    <w:rsid w:val="000B7E9A"/>
    <w:rsid w:val="000C053A"/>
    <w:rsid w:val="000C0664"/>
    <w:rsid w:val="000C08AA"/>
    <w:rsid w:val="000C0CD3"/>
    <w:rsid w:val="000C39A9"/>
    <w:rsid w:val="000C3AD6"/>
    <w:rsid w:val="000C6959"/>
    <w:rsid w:val="000C753A"/>
    <w:rsid w:val="000C7B89"/>
    <w:rsid w:val="000D1E9C"/>
    <w:rsid w:val="000D2FB3"/>
    <w:rsid w:val="000D47F0"/>
    <w:rsid w:val="000D57B5"/>
    <w:rsid w:val="000D6731"/>
    <w:rsid w:val="000D6BE9"/>
    <w:rsid w:val="000D6C64"/>
    <w:rsid w:val="000E20B1"/>
    <w:rsid w:val="000E2ACD"/>
    <w:rsid w:val="000E5A4B"/>
    <w:rsid w:val="000E61AD"/>
    <w:rsid w:val="000E64B8"/>
    <w:rsid w:val="000E6753"/>
    <w:rsid w:val="000F0841"/>
    <w:rsid w:val="000F1022"/>
    <w:rsid w:val="000F2115"/>
    <w:rsid w:val="000F27F7"/>
    <w:rsid w:val="000F285B"/>
    <w:rsid w:val="000F2C76"/>
    <w:rsid w:val="000F334F"/>
    <w:rsid w:val="000F6B70"/>
    <w:rsid w:val="000F7381"/>
    <w:rsid w:val="000F7E2E"/>
    <w:rsid w:val="000F7EC7"/>
    <w:rsid w:val="00100704"/>
    <w:rsid w:val="001007B4"/>
    <w:rsid w:val="00101066"/>
    <w:rsid w:val="00101E8C"/>
    <w:rsid w:val="001026C4"/>
    <w:rsid w:val="00102716"/>
    <w:rsid w:val="00102842"/>
    <w:rsid w:val="00102D06"/>
    <w:rsid w:val="00103CBE"/>
    <w:rsid w:val="001040E1"/>
    <w:rsid w:val="001044F8"/>
    <w:rsid w:val="0010703B"/>
    <w:rsid w:val="00107D51"/>
    <w:rsid w:val="00110FA8"/>
    <w:rsid w:val="001123F0"/>
    <w:rsid w:val="001124B5"/>
    <w:rsid w:val="00112FCA"/>
    <w:rsid w:val="001131FD"/>
    <w:rsid w:val="00113A4B"/>
    <w:rsid w:val="00114257"/>
    <w:rsid w:val="00114DCF"/>
    <w:rsid w:val="00114E87"/>
    <w:rsid w:val="00114FA4"/>
    <w:rsid w:val="00115540"/>
    <w:rsid w:val="00115F01"/>
    <w:rsid w:val="00117F7A"/>
    <w:rsid w:val="00122BB5"/>
    <w:rsid w:val="00122E32"/>
    <w:rsid w:val="00125E38"/>
    <w:rsid w:val="001300A2"/>
    <w:rsid w:val="001321A4"/>
    <w:rsid w:val="00132D2D"/>
    <w:rsid w:val="0013518D"/>
    <w:rsid w:val="00135CB1"/>
    <w:rsid w:val="001364CB"/>
    <w:rsid w:val="00136537"/>
    <w:rsid w:val="00136EE9"/>
    <w:rsid w:val="00137949"/>
    <w:rsid w:val="001408FC"/>
    <w:rsid w:val="00140C2C"/>
    <w:rsid w:val="00141F2D"/>
    <w:rsid w:val="00142951"/>
    <w:rsid w:val="0014335C"/>
    <w:rsid w:val="00143FF9"/>
    <w:rsid w:val="00144D6F"/>
    <w:rsid w:val="00144F5F"/>
    <w:rsid w:val="0014593F"/>
    <w:rsid w:val="00146EAF"/>
    <w:rsid w:val="001470E4"/>
    <w:rsid w:val="00147DF1"/>
    <w:rsid w:val="00150B14"/>
    <w:rsid w:val="00151248"/>
    <w:rsid w:val="00152AAB"/>
    <w:rsid w:val="001530FC"/>
    <w:rsid w:val="00155256"/>
    <w:rsid w:val="001558E8"/>
    <w:rsid w:val="00160A5D"/>
    <w:rsid w:val="00160F8C"/>
    <w:rsid w:val="00161028"/>
    <w:rsid w:val="00161631"/>
    <w:rsid w:val="00164197"/>
    <w:rsid w:val="00165F89"/>
    <w:rsid w:val="001667CD"/>
    <w:rsid w:val="0016695E"/>
    <w:rsid w:val="00167F11"/>
    <w:rsid w:val="00172320"/>
    <w:rsid w:val="00173344"/>
    <w:rsid w:val="001737BD"/>
    <w:rsid w:val="00173CB8"/>
    <w:rsid w:val="001751A4"/>
    <w:rsid w:val="001754B0"/>
    <w:rsid w:val="001756A7"/>
    <w:rsid w:val="00175D9C"/>
    <w:rsid w:val="00175E95"/>
    <w:rsid w:val="0017657B"/>
    <w:rsid w:val="00177B89"/>
    <w:rsid w:val="00180EB2"/>
    <w:rsid w:val="001811D4"/>
    <w:rsid w:val="00182A00"/>
    <w:rsid w:val="00184DB4"/>
    <w:rsid w:val="001851E4"/>
    <w:rsid w:val="00185DC0"/>
    <w:rsid w:val="0018711C"/>
    <w:rsid w:val="001871B8"/>
    <w:rsid w:val="00191308"/>
    <w:rsid w:val="001922C3"/>
    <w:rsid w:val="00192851"/>
    <w:rsid w:val="00194B9C"/>
    <w:rsid w:val="00196AEF"/>
    <w:rsid w:val="00197C1C"/>
    <w:rsid w:val="001A16A2"/>
    <w:rsid w:val="001A1F40"/>
    <w:rsid w:val="001A2879"/>
    <w:rsid w:val="001A2C22"/>
    <w:rsid w:val="001A3650"/>
    <w:rsid w:val="001A3B84"/>
    <w:rsid w:val="001A3CA8"/>
    <w:rsid w:val="001A504B"/>
    <w:rsid w:val="001A51E8"/>
    <w:rsid w:val="001A5D56"/>
    <w:rsid w:val="001A6BB3"/>
    <w:rsid w:val="001A7919"/>
    <w:rsid w:val="001A7C13"/>
    <w:rsid w:val="001A7EE5"/>
    <w:rsid w:val="001B0611"/>
    <w:rsid w:val="001B15BA"/>
    <w:rsid w:val="001B1C02"/>
    <w:rsid w:val="001B32E7"/>
    <w:rsid w:val="001B422A"/>
    <w:rsid w:val="001B4663"/>
    <w:rsid w:val="001B5064"/>
    <w:rsid w:val="001B5BF1"/>
    <w:rsid w:val="001B5E1E"/>
    <w:rsid w:val="001B5F75"/>
    <w:rsid w:val="001B75EE"/>
    <w:rsid w:val="001B778C"/>
    <w:rsid w:val="001C0509"/>
    <w:rsid w:val="001C054C"/>
    <w:rsid w:val="001C304F"/>
    <w:rsid w:val="001C34E4"/>
    <w:rsid w:val="001C4A64"/>
    <w:rsid w:val="001C4E41"/>
    <w:rsid w:val="001D2422"/>
    <w:rsid w:val="001D31F8"/>
    <w:rsid w:val="001D3A37"/>
    <w:rsid w:val="001D3B80"/>
    <w:rsid w:val="001D3BDA"/>
    <w:rsid w:val="001D6E8F"/>
    <w:rsid w:val="001D7497"/>
    <w:rsid w:val="001E1A22"/>
    <w:rsid w:val="001E2404"/>
    <w:rsid w:val="001E2CBB"/>
    <w:rsid w:val="001E3861"/>
    <w:rsid w:val="001E5F3D"/>
    <w:rsid w:val="001E6F9D"/>
    <w:rsid w:val="001E7945"/>
    <w:rsid w:val="001E7D33"/>
    <w:rsid w:val="001F12F3"/>
    <w:rsid w:val="001F174B"/>
    <w:rsid w:val="001F4594"/>
    <w:rsid w:val="001F5B70"/>
    <w:rsid w:val="001F5B71"/>
    <w:rsid w:val="001F5BE4"/>
    <w:rsid w:val="001F60E5"/>
    <w:rsid w:val="001F6C3F"/>
    <w:rsid w:val="002011DD"/>
    <w:rsid w:val="002012CB"/>
    <w:rsid w:val="00202320"/>
    <w:rsid w:val="00202F0D"/>
    <w:rsid w:val="002037FE"/>
    <w:rsid w:val="00203C18"/>
    <w:rsid w:val="00203EDB"/>
    <w:rsid w:val="00204F48"/>
    <w:rsid w:val="00205E61"/>
    <w:rsid w:val="00206018"/>
    <w:rsid w:val="00211182"/>
    <w:rsid w:val="00211AD3"/>
    <w:rsid w:val="00212630"/>
    <w:rsid w:val="00213123"/>
    <w:rsid w:val="002138A6"/>
    <w:rsid w:val="0021457E"/>
    <w:rsid w:val="00214683"/>
    <w:rsid w:val="00214AAD"/>
    <w:rsid w:val="00214D07"/>
    <w:rsid w:val="00214E77"/>
    <w:rsid w:val="00214FED"/>
    <w:rsid w:val="0021686B"/>
    <w:rsid w:val="002179F7"/>
    <w:rsid w:val="00220384"/>
    <w:rsid w:val="0022087B"/>
    <w:rsid w:val="002208C9"/>
    <w:rsid w:val="00220EB5"/>
    <w:rsid w:val="002221CE"/>
    <w:rsid w:val="0022263B"/>
    <w:rsid w:val="00223552"/>
    <w:rsid w:val="00225C37"/>
    <w:rsid w:val="00226F96"/>
    <w:rsid w:val="0022740B"/>
    <w:rsid w:val="00227446"/>
    <w:rsid w:val="002276A2"/>
    <w:rsid w:val="002307E5"/>
    <w:rsid w:val="002326F4"/>
    <w:rsid w:val="00233F0D"/>
    <w:rsid w:val="00234112"/>
    <w:rsid w:val="00234137"/>
    <w:rsid w:val="00234B40"/>
    <w:rsid w:val="002358D3"/>
    <w:rsid w:val="00237652"/>
    <w:rsid w:val="002377B0"/>
    <w:rsid w:val="002412A9"/>
    <w:rsid w:val="00241D1E"/>
    <w:rsid w:val="0024231E"/>
    <w:rsid w:val="00242655"/>
    <w:rsid w:val="00242BC1"/>
    <w:rsid w:val="00243175"/>
    <w:rsid w:val="00243431"/>
    <w:rsid w:val="00245E65"/>
    <w:rsid w:val="0024610A"/>
    <w:rsid w:val="002511CC"/>
    <w:rsid w:val="002511D9"/>
    <w:rsid w:val="00252A0B"/>
    <w:rsid w:val="002530E8"/>
    <w:rsid w:val="00253255"/>
    <w:rsid w:val="002533BB"/>
    <w:rsid w:val="002538C6"/>
    <w:rsid w:val="00253ABD"/>
    <w:rsid w:val="00253E95"/>
    <w:rsid w:val="00254972"/>
    <w:rsid w:val="002557B3"/>
    <w:rsid w:val="002567E1"/>
    <w:rsid w:val="00256A08"/>
    <w:rsid w:val="002600B5"/>
    <w:rsid w:val="00261C19"/>
    <w:rsid w:val="00261E3E"/>
    <w:rsid w:val="00261F12"/>
    <w:rsid w:val="0026283E"/>
    <w:rsid w:val="00262B90"/>
    <w:rsid w:val="002634AA"/>
    <w:rsid w:val="00263BFD"/>
    <w:rsid w:val="0026490F"/>
    <w:rsid w:val="00265BDC"/>
    <w:rsid w:val="00266547"/>
    <w:rsid w:val="00266EB3"/>
    <w:rsid w:val="00266F13"/>
    <w:rsid w:val="00271AB1"/>
    <w:rsid w:val="00271E17"/>
    <w:rsid w:val="002720D8"/>
    <w:rsid w:val="002755C4"/>
    <w:rsid w:val="00280382"/>
    <w:rsid w:val="00281121"/>
    <w:rsid w:val="0028141B"/>
    <w:rsid w:val="00281869"/>
    <w:rsid w:val="00283B09"/>
    <w:rsid w:val="00283B35"/>
    <w:rsid w:val="00283FFD"/>
    <w:rsid w:val="002912AD"/>
    <w:rsid w:val="002922E8"/>
    <w:rsid w:val="0029538A"/>
    <w:rsid w:val="002A0845"/>
    <w:rsid w:val="002A149A"/>
    <w:rsid w:val="002A2E5F"/>
    <w:rsid w:val="002A4ACC"/>
    <w:rsid w:val="002A4E64"/>
    <w:rsid w:val="002A55AF"/>
    <w:rsid w:val="002A5904"/>
    <w:rsid w:val="002A6DE9"/>
    <w:rsid w:val="002A78C6"/>
    <w:rsid w:val="002A7D41"/>
    <w:rsid w:val="002A7F6B"/>
    <w:rsid w:val="002B05D3"/>
    <w:rsid w:val="002B0911"/>
    <w:rsid w:val="002B1574"/>
    <w:rsid w:val="002B27F8"/>
    <w:rsid w:val="002B7D16"/>
    <w:rsid w:val="002B7EBA"/>
    <w:rsid w:val="002C0CC7"/>
    <w:rsid w:val="002C1F3B"/>
    <w:rsid w:val="002C3066"/>
    <w:rsid w:val="002C42F5"/>
    <w:rsid w:val="002C43E3"/>
    <w:rsid w:val="002C447E"/>
    <w:rsid w:val="002C4C3F"/>
    <w:rsid w:val="002C583A"/>
    <w:rsid w:val="002C5A4B"/>
    <w:rsid w:val="002C5AAC"/>
    <w:rsid w:val="002D036B"/>
    <w:rsid w:val="002D0838"/>
    <w:rsid w:val="002D178E"/>
    <w:rsid w:val="002D21B7"/>
    <w:rsid w:val="002D38DC"/>
    <w:rsid w:val="002D3C15"/>
    <w:rsid w:val="002D4683"/>
    <w:rsid w:val="002D4A0C"/>
    <w:rsid w:val="002D5269"/>
    <w:rsid w:val="002D68EA"/>
    <w:rsid w:val="002E0089"/>
    <w:rsid w:val="002E2113"/>
    <w:rsid w:val="002E2627"/>
    <w:rsid w:val="002E27E8"/>
    <w:rsid w:val="002E3AA8"/>
    <w:rsid w:val="002E3D0A"/>
    <w:rsid w:val="002E5FF7"/>
    <w:rsid w:val="002E6BB9"/>
    <w:rsid w:val="002F039B"/>
    <w:rsid w:val="002F0A6B"/>
    <w:rsid w:val="002F0E33"/>
    <w:rsid w:val="002F1C3B"/>
    <w:rsid w:val="002F2A94"/>
    <w:rsid w:val="002F43DA"/>
    <w:rsid w:val="002F5359"/>
    <w:rsid w:val="002F5E9D"/>
    <w:rsid w:val="002F6EA0"/>
    <w:rsid w:val="002F7583"/>
    <w:rsid w:val="002F799E"/>
    <w:rsid w:val="002F7B8B"/>
    <w:rsid w:val="003015B1"/>
    <w:rsid w:val="0030351D"/>
    <w:rsid w:val="0030387F"/>
    <w:rsid w:val="00303D9A"/>
    <w:rsid w:val="00305D32"/>
    <w:rsid w:val="00307201"/>
    <w:rsid w:val="003077EC"/>
    <w:rsid w:val="00307EFB"/>
    <w:rsid w:val="0031061D"/>
    <w:rsid w:val="00311E0A"/>
    <w:rsid w:val="00312C7F"/>
    <w:rsid w:val="003155BF"/>
    <w:rsid w:val="003155D2"/>
    <w:rsid w:val="0031573B"/>
    <w:rsid w:val="0031612D"/>
    <w:rsid w:val="0031689F"/>
    <w:rsid w:val="00316EA0"/>
    <w:rsid w:val="003173B0"/>
    <w:rsid w:val="003200F9"/>
    <w:rsid w:val="003211BE"/>
    <w:rsid w:val="0032199F"/>
    <w:rsid w:val="00323011"/>
    <w:rsid w:val="00323670"/>
    <w:rsid w:val="00323A28"/>
    <w:rsid w:val="00324093"/>
    <w:rsid w:val="003251E8"/>
    <w:rsid w:val="00331DE1"/>
    <w:rsid w:val="003321D4"/>
    <w:rsid w:val="003349F6"/>
    <w:rsid w:val="003354AE"/>
    <w:rsid w:val="00337222"/>
    <w:rsid w:val="003375B0"/>
    <w:rsid w:val="003408A7"/>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7A7"/>
    <w:rsid w:val="00354E5D"/>
    <w:rsid w:val="00354EC7"/>
    <w:rsid w:val="003564EA"/>
    <w:rsid w:val="003579AE"/>
    <w:rsid w:val="00361BA5"/>
    <w:rsid w:val="00362AA9"/>
    <w:rsid w:val="00362E5C"/>
    <w:rsid w:val="00364247"/>
    <w:rsid w:val="00364C65"/>
    <w:rsid w:val="00366819"/>
    <w:rsid w:val="00370B53"/>
    <w:rsid w:val="0037122A"/>
    <w:rsid w:val="00371658"/>
    <w:rsid w:val="0037226E"/>
    <w:rsid w:val="003729C5"/>
    <w:rsid w:val="0037401D"/>
    <w:rsid w:val="00374522"/>
    <w:rsid w:val="00374D5F"/>
    <w:rsid w:val="00374E08"/>
    <w:rsid w:val="00374E64"/>
    <w:rsid w:val="00375933"/>
    <w:rsid w:val="003759D0"/>
    <w:rsid w:val="00375FA0"/>
    <w:rsid w:val="0037675D"/>
    <w:rsid w:val="003773DD"/>
    <w:rsid w:val="003774BF"/>
    <w:rsid w:val="00377C06"/>
    <w:rsid w:val="003809E7"/>
    <w:rsid w:val="003817AD"/>
    <w:rsid w:val="00382D47"/>
    <w:rsid w:val="00386A3C"/>
    <w:rsid w:val="0038761A"/>
    <w:rsid w:val="00387F8A"/>
    <w:rsid w:val="00390BF7"/>
    <w:rsid w:val="00390C30"/>
    <w:rsid w:val="00391DE2"/>
    <w:rsid w:val="00392101"/>
    <w:rsid w:val="00393FBF"/>
    <w:rsid w:val="00394642"/>
    <w:rsid w:val="00397DE4"/>
    <w:rsid w:val="003A30DD"/>
    <w:rsid w:val="003A44FB"/>
    <w:rsid w:val="003A4591"/>
    <w:rsid w:val="003A4C55"/>
    <w:rsid w:val="003A5480"/>
    <w:rsid w:val="003A548A"/>
    <w:rsid w:val="003A5E3C"/>
    <w:rsid w:val="003A7A03"/>
    <w:rsid w:val="003B0320"/>
    <w:rsid w:val="003B0DAA"/>
    <w:rsid w:val="003B2330"/>
    <w:rsid w:val="003B2700"/>
    <w:rsid w:val="003B4835"/>
    <w:rsid w:val="003B63D5"/>
    <w:rsid w:val="003B7EA4"/>
    <w:rsid w:val="003C0B7F"/>
    <w:rsid w:val="003C0D92"/>
    <w:rsid w:val="003C1B1F"/>
    <w:rsid w:val="003C1F88"/>
    <w:rsid w:val="003C219A"/>
    <w:rsid w:val="003C3127"/>
    <w:rsid w:val="003C6CCF"/>
    <w:rsid w:val="003C6FA8"/>
    <w:rsid w:val="003C7654"/>
    <w:rsid w:val="003D07E6"/>
    <w:rsid w:val="003D0A2C"/>
    <w:rsid w:val="003D0F25"/>
    <w:rsid w:val="003D10FB"/>
    <w:rsid w:val="003D207E"/>
    <w:rsid w:val="003D2AF3"/>
    <w:rsid w:val="003D38A3"/>
    <w:rsid w:val="003D3B61"/>
    <w:rsid w:val="003D46BF"/>
    <w:rsid w:val="003D4A59"/>
    <w:rsid w:val="003D4D34"/>
    <w:rsid w:val="003D5301"/>
    <w:rsid w:val="003D6E64"/>
    <w:rsid w:val="003D717F"/>
    <w:rsid w:val="003D79D2"/>
    <w:rsid w:val="003E24C6"/>
    <w:rsid w:val="003E384F"/>
    <w:rsid w:val="003E453B"/>
    <w:rsid w:val="003E5B68"/>
    <w:rsid w:val="003E6270"/>
    <w:rsid w:val="003E6851"/>
    <w:rsid w:val="003E6E86"/>
    <w:rsid w:val="003E7092"/>
    <w:rsid w:val="003F0A3A"/>
    <w:rsid w:val="003F1B0F"/>
    <w:rsid w:val="003F1DC4"/>
    <w:rsid w:val="003F2D3D"/>
    <w:rsid w:val="003F3D34"/>
    <w:rsid w:val="003F42CB"/>
    <w:rsid w:val="003F4F59"/>
    <w:rsid w:val="003F530C"/>
    <w:rsid w:val="00401C35"/>
    <w:rsid w:val="00403064"/>
    <w:rsid w:val="004048E6"/>
    <w:rsid w:val="004058B6"/>
    <w:rsid w:val="004063C0"/>
    <w:rsid w:val="00406980"/>
    <w:rsid w:val="00406ABD"/>
    <w:rsid w:val="004100F8"/>
    <w:rsid w:val="00411792"/>
    <w:rsid w:val="00411F70"/>
    <w:rsid w:val="0041294E"/>
    <w:rsid w:val="00412BA8"/>
    <w:rsid w:val="00412CC1"/>
    <w:rsid w:val="0041340F"/>
    <w:rsid w:val="004171CA"/>
    <w:rsid w:val="00420BBC"/>
    <w:rsid w:val="004234E8"/>
    <w:rsid w:val="00425EF5"/>
    <w:rsid w:val="00427550"/>
    <w:rsid w:val="00430447"/>
    <w:rsid w:val="00432AD5"/>
    <w:rsid w:val="00434622"/>
    <w:rsid w:val="00436598"/>
    <w:rsid w:val="00440C0D"/>
    <w:rsid w:val="00440C38"/>
    <w:rsid w:val="00441239"/>
    <w:rsid w:val="00441261"/>
    <w:rsid w:val="00442FF1"/>
    <w:rsid w:val="004430BD"/>
    <w:rsid w:val="00443D19"/>
    <w:rsid w:val="00443ED9"/>
    <w:rsid w:val="00444736"/>
    <w:rsid w:val="00444C43"/>
    <w:rsid w:val="00444C8A"/>
    <w:rsid w:val="004453BD"/>
    <w:rsid w:val="00445517"/>
    <w:rsid w:val="00445775"/>
    <w:rsid w:val="00446476"/>
    <w:rsid w:val="00446656"/>
    <w:rsid w:val="004468A4"/>
    <w:rsid w:val="00446AC2"/>
    <w:rsid w:val="00446BCD"/>
    <w:rsid w:val="00446FA3"/>
    <w:rsid w:val="00446FAC"/>
    <w:rsid w:val="00447BBB"/>
    <w:rsid w:val="004543F1"/>
    <w:rsid w:val="00456052"/>
    <w:rsid w:val="00456CC6"/>
    <w:rsid w:val="00457525"/>
    <w:rsid w:val="0046098D"/>
    <w:rsid w:val="004615BD"/>
    <w:rsid w:val="00462279"/>
    <w:rsid w:val="00463594"/>
    <w:rsid w:val="00463763"/>
    <w:rsid w:val="00463CE7"/>
    <w:rsid w:val="00465257"/>
    <w:rsid w:val="00466EC8"/>
    <w:rsid w:val="00467E1A"/>
    <w:rsid w:val="00471B08"/>
    <w:rsid w:val="00471B1A"/>
    <w:rsid w:val="0047206C"/>
    <w:rsid w:val="00473BAE"/>
    <w:rsid w:val="004742FB"/>
    <w:rsid w:val="00474EF8"/>
    <w:rsid w:val="00475FF7"/>
    <w:rsid w:val="00476471"/>
    <w:rsid w:val="00477D6D"/>
    <w:rsid w:val="0048033C"/>
    <w:rsid w:val="00481CB2"/>
    <w:rsid w:val="004823E5"/>
    <w:rsid w:val="0048369F"/>
    <w:rsid w:val="00483ACE"/>
    <w:rsid w:val="00484415"/>
    <w:rsid w:val="0048490E"/>
    <w:rsid w:val="00484DB9"/>
    <w:rsid w:val="00485A0C"/>
    <w:rsid w:val="00485C49"/>
    <w:rsid w:val="0048665B"/>
    <w:rsid w:val="00490103"/>
    <w:rsid w:val="0049159A"/>
    <w:rsid w:val="0049372C"/>
    <w:rsid w:val="00494196"/>
    <w:rsid w:val="004941C2"/>
    <w:rsid w:val="00494889"/>
    <w:rsid w:val="00494AC6"/>
    <w:rsid w:val="00495213"/>
    <w:rsid w:val="00495F15"/>
    <w:rsid w:val="004968A0"/>
    <w:rsid w:val="004A0B45"/>
    <w:rsid w:val="004A16D1"/>
    <w:rsid w:val="004A2A28"/>
    <w:rsid w:val="004A36FE"/>
    <w:rsid w:val="004A37DC"/>
    <w:rsid w:val="004A4D7A"/>
    <w:rsid w:val="004A57ED"/>
    <w:rsid w:val="004A76B4"/>
    <w:rsid w:val="004A7BEF"/>
    <w:rsid w:val="004A7C3B"/>
    <w:rsid w:val="004B1697"/>
    <w:rsid w:val="004B229E"/>
    <w:rsid w:val="004B6A8A"/>
    <w:rsid w:val="004B6E20"/>
    <w:rsid w:val="004C47E3"/>
    <w:rsid w:val="004C503E"/>
    <w:rsid w:val="004C5CF8"/>
    <w:rsid w:val="004D142C"/>
    <w:rsid w:val="004D2FD9"/>
    <w:rsid w:val="004D4A34"/>
    <w:rsid w:val="004D52C6"/>
    <w:rsid w:val="004D64A5"/>
    <w:rsid w:val="004E392F"/>
    <w:rsid w:val="004E3B7A"/>
    <w:rsid w:val="004E73B0"/>
    <w:rsid w:val="004E7874"/>
    <w:rsid w:val="004E7B08"/>
    <w:rsid w:val="004E7DE4"/>
    <w:rsid w:val="004F0112"/>
    <w:rsid w:val="004F1892"/>
    <w:rsid w:val="004F1E45"/>
    <w:rsid w:val="004F2225"/>
    <w:rsid w:val="004F2D52"/>
    <w:rsid w:val="004F2E70"/>
    <w:rsid w:val="004F3030"/>
    <w:rsid w:val="004F3C74"/>
    <w:rsid w:val="004F4158"/>
    <w:rsid w:val="004F4D0C"/>
    <w:rsid w:val="004F5D08"/>
    <w:rsid w:val="005010DE"/>
    <w:rsid w:val="0050131D"/>
    <w:rsid w:val="005014AB"/>
    <w:rsid w:val="00501A05"/>
    <w:rsid w:val="005027DC"/>
    <w:rsid w:val="00503B81"/>
    <w:rsid w:val="0050496E"/>
    <w:rsid w:val="00507719"/>
    <w:rsid w:val="00510A2D"/>
    <w:rsid w:val="005124D9"/>
    <w:rsid w:val="00514B4A"/>
    <w:rsid w:val="0051709B"/>
    <w:rsid w:val="0052123C"/>
    <w:rsid w:val="00522429"/>
    <w:rsid w:val="00522C42"/>
    <w:rsid w:val="0052335D"/>
    <w:rsid w:val="005255DB"/>
    <w:rsid w:val="00525738"/>
    <w:rsid w:val="005267E8"/>
    <w:rsid w:val="00527651"/>
    <w:rsid w:val="00527816"/>
    <w:rsid w:val="005312C2"/>
    <w:rsid w:val="00531332"/>
    <w:rsid w:val="00531735"/>
    <w:rsid w:val="0053278A"/>
    <w:rsid w:val="00532A53"/>
    <w:rsid w:val="00534532"/>
    <w:rsid w:val="00537C2D"/>
    <w:rsid w:val="0054388B"/>
    <w:rsid w:val="00543AA6"/>
    <w:rsid w:val="00546C0A"/>
    <w:rsid w:val="00547AAC"/>
    <w:rsid w:val="00547ED1"/>
    <w:rsid w:val="00550057"/>
    <w:rsid w:val="00550294"/>
    <w:rsid w:val="00552AD5"/>
    <w:rsid w:val="00552F28"/>
    <w:rsid w:val="00553AC5"/>
    <w:rsid w:val="0055455A"/>
    <w:rsid w:val="00554B20"/>
    <w:rsid w:val="00555BF6"/>
    <w:rsid w:val="005560E0"/>
    <w:rsid w:val="00556298"/>
    <w:rsid w:val="005605D5"/>
    <w:rsid w:val="0056384A"/>
    <w:rsid w:val="00563A2C"/>
    <w:rsid w:val="00564575"/>
    <w:rsid w:val="005649A6"/>
    <w:rsid w:val="00565587"/>
    <w:rsid w:val="00567B31"/>
    <w:rsid w:val="00572061"/>
    <w:rsid w:val="00573297"/>
    <w:rsid w:val="00574314"/>
    <w:rsid w:val="005758F2"/>
    <w:rsid w:val="00576109"/>
    <w:rsid w:val="00576427"/>
    <w:rsid w:val="0057666C"/>
    <w:rsid w:val="00577457"/>
    <w:rsid w:val="005813EA"/>
    <w:rsid w:val="005815C3"/>
    <w:rsid w:val="00581737"/>
    <w:rsid w:val="005817E8"/>
    <w:rsid w:val="00581BF0"/>
    <w:rsid w:val="0058204B"/>
    <w:rsid w:val="005840A2"/>
    <w:rsid w:val="005844EC"/>
    <w:rsid w:val="00584E07"/>
    <w:rsid w:val="00587BBC"/>
    <w:rsid w:val="0059002D"/>
    <w:rsid w:val="00591793"/>
    <w:rsid w:val="00591AAB"/>
    <w:rsid w:val="00591E3B"/>
    <w:rsid w:val="005930B2"/>
    <w:rsid w:val="00593383"/>
    <w:rsid w:val="00594CA3"/>
    <w:rsid w:val="005971FE"/>
    <w:rsid w:val="005A0B84"/>
    <w:rsid w:val="005A1045"/>
    <w:rsid w:val="005A2090"/>
    <w:rsid w:val="005A226C"/>
    <w:rsid w:val="005A2CB8"/>
    <w:rsid w:val="005A4750"/>
    <w:rsid w:val="005A475D"/>
    <w:rsid w:val="005A475E"/>
    <w:rsid w:val="005A4EC0"/>
    <w:rsid w:val="005A7909"/>
    <w:rsid w:val="005A79E1"/>
    <w:rsid w:val="005B0651"/>
    <w:rsid w:val="005B0EE0"/>
    <w:rsid w:val="005B1E40"/>
    <w:rsid w:val="005B2343"/>
    <w:rsid w:val="005B35F8"/>
    <w:rsid w:val="005B3D27"/>
    <w:rsid w:val="005B3E5C"/>
    <w:rsid w:val="005B4234"/>
    <w:rsid w:val="005B4B65"/>
    <w:rsid w:val="005B6BA2"/>
    <w:rsid w:val="005C10F6"/>
    <w:rsid w:val="005C1195"/>
    <w:rsid w:val="005C2101"/>
    <w:rsid w:val="005C2582"/>
    <w:rsid w:val="005C3166"/>
    <w:rsid w:val="005C3B2D"/>
    <w:rsid w:val="005C427C"/>
    <w:rsid w:val="005C6419"/>
    <w:rsid w:val="005C6F77"/>
    <w:rsid w:val="005C749C"/>
    <w:rsid w:val="005C78E5"/>
    <w:rsid w:val="005C7E93"/>
    <w:rsid w:val="005D113E"/>
    <w:rsid w:val="005D116F"/>
    <w:rsid w:val="005D2367"/>
    <w:rsid w:val="005D28EC"/>
    <w:rsid w:val="005D2AAE"/>
    <w:rsid w:val="005D3027"/>
    <w:rsid w:val="005D4B47"/>
    <w:rsid w:val="005D615A"/>
    <w:rsid w:val="005D6762"/>
    <w:rsid w:val="005D7E23"/>
    <w:rsid w:val="005E1B3B"/>
    <w:rsid w:val="005E3917"/>
    <w:rsid w:val="005E70F2"/>
    <w:rsid w:val="005E747B"/>
    <w:rsid w:val="005F069F"/>
    <w:rsid w:val="005F4954"/>
    <w:rsid w:val="005F4F97"/>
    <w:rsid w:val="005F6402"/>
    <w:rsid w:val="005F66ED"/>
    <w:rsid w:val="00601C1F"/>
    <w:rsid w:val="00602181"/>
    <w:rsid w:val="006029BF"/>
    <w:rsid w:val="00602CC4"/>
    <w:rsid w:val="006055C9"/>
    <w:rsid w:val="00605650"/>
    <w:rsid w:val="006103F2"/>
    <w:rsid w:val="006109C3"/>
    <w:rsid w:val="00611906"/>
    <w:rsid w:val="00611B6A"/>
    <w:rsid w:val="00611E01"/>
    <w:rsid w:val="0061320D"/>
    <w:rsid w:val="00614F74"/>
    <w:rsid w:val="00615ED9"/>
    <w:rsid w:val="0061614B"/>
    <w:rsid w:val="00621333"/>
    <w:rsid w:val="006218C9"/>
    <w:rsid w:val="00622E7F"/>
    <w:rsid w:val="00623077"/>
    <w:rsid w:val="00623C22"/>
    <w:rsid w:val="00624A1E"/>
    <w:rsid w:val="00625B4B"/>
    <w:rsid w:val="0062728E"/>
    <w:rsid w:val="00627291"/>
    <w:rsid w:val="00630819"/>
    <w:rsid w:val="00632FFF"/>
    <w:rsid w:val="0063312E"/>
    <w:rsid w:val="0063526A"/>
    <w:rsid w:val="00637D8B"/>
    <w:rsid w:val="00637DF5"/>
    <w:rsid w:val="006413E0"/>
    <w:rsid w:val="00642A51"/>
    <w:rsid w:val="00642D33"/>
    <w:rsid w:val="006435F7"/>
    <w:rsid w:val="00644B30"/>
    <w:rsid w:val="00644D98"/>
    <w:rsid w:val="006452E2"/>
    <w:rsid w:val="00645B43"/>
    <w:rsid w:val="00646275"/>
    <w:rsid w:val="00646DF5"/>
    <w:rsid w:val="00650FAD"/>
    <w:rsid w:val="00652422"/>
    <w:rsid w:val="00652652"/>
    <w:rsid w:val="00653AD7"/>
    <w:rsid w:val="006549CA"/>
    <w:rsid w:val="00654A96"/>
    <w:rsid w:val="0065533F"/>
    <w:rsid w:val="006569EA"/>
    <w:rsid w:val="00657940"/>
    <w:rsid w:val="00660861"/>
    <w:rsid w:val="00660B18"/>
    <w:rsid w:val="006633D2"/>
    <w:rsid w:val="006642D6"/>
    <w:rsid w:val="0066473C"/>
    <w:rsid w:val="00664A99"/>
    <w:rsid w:val="00664F4D"/>
    <w:rsid w:val="006656AD"/>
    <w:rsid w:val="00665D59"/>
    <w:rsid w:val="00666BD0"/>
    <w:rsid w:val="0066731E"/>
    <w:rsid w:val="0066740A"/>
    <w:rsid w:val="00667933"/>
    <w:rsid w:val="00667DED"/>
    <w:rsid w:val="00670112"/>
    <w:rsid w:val="00670FB2"/>
    <w:rsid w:val="006718B5"/>
    <w:rsid w:val="006718F7"/>
    <w:rsid w:val="00672E79"/>
    <w:rsid w:val="00672E7D"/>
    <w:rsid w:val="00674713"/>
    <w:rsid w:val="0067507C"/>
    <w:rsid w:val="0067683D"/>
    <w:rsid w:val="00677F0C"/>
    <w:rsid w:val="00680E50"/>
    <w:rsid w:val="00681243"/>
    <w:rsid w:val="006826C6"/>
    <w:rsid w:val="006859C2"/>
    <w:rsid w:val="00685B92"/>
    <w:rsid w:val="00686B14"/>
    <w:rsid w:val="00686B23"/>
    <w:rsid w:val="00686C96"/>
    <w:rsid w:val="00687120"/>
    <w:rsid w:val="0069055C"/>
    <w:rsid w:val="006906A7"/>
    <w:rsid w:val="00690AB4"/>
    <w:rsid w:val="0069137E"/>
    <w:rsid w:val="006914A3"/>
    <w:rsid w:val="006922CD"/>
    <w:rsid w:val="00692C57"/>
    <w:rsid w:val="00692CA0"/>
    <w:rsid w:val="00692F02"/>
    <w:rsid w:val="00692F7F"/>
    <w:rsid w:val="00693024"/>
    <w:rsid w:val="006936D8"/>
    <w:rsid w:val="00693F1D"/>
    <w:rsid w:val="00694CCF"/>
    <w:rsid w:val="00694E5A"/>
    <w:rsid w:val="006951C8"/>
    <w:rsid w:val="00696698"/>
    <w:rsid w:val="006A0650"/>
    <w:rsid w:val="006A0DAB"/>
    <w:rsid w:val="006A2747"/>
    <w:rsid w:val="006A28F4"/>
    <w:rsid w:val="006A3006"/>
    <w:rsid w:val="006A35CB"/>
    <w:rsid w:val="006A37C5"/>
    <w:rsid w:val="006A3F7D"/>
    <w:rsid w:val="006A44CF"/>
    <w:rsid w:val="006A45C4"/>
    <w:rsid w:val="006A4EA0"/>
    <w:rsid w:val="006A5F3D"/>
    <w:rsid w:val="006B1231"/>
    <w:rsid w:val="006B154F"/>
    <w:rsid w:val="006B2C5C"/>
    <w:rsid w:val="006B2D89"/>
    <w:rsid w:val="006B2F59"/>
    <w:rsid w:val="006B4221"/>
    <w:rsid w:val="006B475F"/>
    <w:rsid w:val="006B4FC3"/>
    <w:rsid w:val="006C009A"/>
    <w:rsid w:val="006C1045"/>
    <w:rsid w:val="006C20AB"/>
    <w:rsid w:val="006C271A"/>
    <w:rsid w:val="006C3477"/>
    <w:rsid w:val="006C34F6"/>
    <w:rsid w:val="006C5288"/>
    <w:rsid w:val="006C535D"/>
    <w:rsid w:val="006C639D"/>
    <w:rsid w:val="006C6B58"/>
    <w:rsid w:val="006C6B5B"/>
    <w:rsid w:val="006C754F"/>
    <w:rsid w:val="006D0E2D"/>
    <w:rsid w:val="006D2171"/>
    <w:rsid w:val="006D2651"/>
    <w:rsid w:val="006D333E"/>
    <w:rsid w:val="006D35BD"/>
    <w:rsid w:val="006D4218"/>
    <w:rsid w:val="006D4F3D"/>
    <w:rsid w:val="006D664A"/>
    <w:rsid w:val="006D6BFE"/>
    <w:rsid w:val="006D7604"/>
    <w:rsid w:val="006E0418"/>
    <w:rsid w:val="006E0CF1"/>
    <w:rsid w:val="006E1701"/>
    <w:rsid w:val="006E350C"/>
    <w:rsid w:val="006E4920"/>
    <w:rsid w:val="006E500E"/>
    <w:rsid w:val="006E58E5"/>
    <w:rsid w:val="006E636A"/>
    <w:rsid w:val="006F12AE"/>
    <w:rsid w:val="006F1BE6"/>
    <w:rsid w:val="006F64CE"/>
    <w:rsid w:val="006F6795"/>
    <w:rsid w:val="006F6A04"/>
    <w:rsid w:val="006F6F31"/>
    <w:rsid w:val="006F760D"/>
    <w:rsid w:val="0070062E"/>
    <w:rsid w:val="007008BC"/>
    <w:rsid w:val="00700FDA"/>
    <w:rsid w:val="00702CD8"/>
    <w:rsid w:val="00704121"/>
    <w:rsid w:val="0070480A"/>
    <w:rsid w:val="00704E9B"/>
    <w:rsid w:val="0070535F"/>
    <w:rsid w:val="007054FE"/>
    <w:rsid w:val="0070789E"/>
    <w:rsid w:val="00707948"/>
    <w:rsid w:val="00707CAD"/>
    <w:rsid w:val="00710ACD"/>
    <w:rsid w:val="00710B98"/>
    <w:rsid w:val="007110F0"/>
    <w:rsid w:val="00711CE3"/>
    <w:rsid w:val="00711D48"/>
    <w:rsid w:val="00712DCF"/>
    <w:rsid w:val="00713127"/>
    <w:rsid w:val="007158BB"/>
    <w:rsid w:val="0071737A"/>
    <w:rsid w:val="00720458"/>
    <w:rsid w:val="00720E80"/>
    <w:rsid w:val="00721D52"/>
    <w:rsid w:val="00722095"/>
    <w:rsid w:val="00723079"/>
    <w:rsid w:val="00723416"/>
    <w:rsid w:val="007237B0"/>
    <w:rsid w:val="00723D8E"/>
    <w:rsid w:val="00724A8B"/>
    <w:rsid w:val="0073032A"/>
    <w:rsid w:val="0073220E"/>
    <w:rsid w:val="0073249A"/>
    <w:rsid w:val="00732740"/>
    <w:rsid w:val="00733D9F"/>
    <w:rsid w:val="0073515A"/>
    <w:rsid w:val="00735C23"/>
    <w:rsid w:val="00736C63"/>
    <w:rsid w:val="00737A71"/>
    <w:rsid w:val="007408D2"/>
    <w:rsid w:val="00741074"/>
    <w:rsid w:val="00741E69"/>
    <w:rsid w:val="007427DA"/>
    <w:rsid w:val="00745616"/>
    <w:rsid w:val="00746496"/>
    <w:rsid w:val="007471FD"/>
    <w:rsid w:val="00747D55"/>
    <w:rsid w:val="00747F78"/>
    <w:rsid w:val="0075012E"/>
    <w:rsid w:val="007517C3"/>
    <w:rsid w:val="00751D0D"/>
    <w:rsid w:val="00751E72"/>
    <w:rsid w:val="00752692"/>
    <w:rsid w:val="0075314E"/>
    <w:rsid w:val="0075386F"/>
    <w:rsid w:val="0075510D"/>
    <w:rsid w:val="007560E0"/>
    <w:rsid w:val="00757740"/>
    <w:rsid w:val="00757F83"/>
    <w:rsid w:val="00760E40"/>
    <w:rsid w:val="0076130B"/>
    <w:rsid w:val="00762064"/>
    <w:rsid w:val="007644F8"/>
    <w:rsid w:val="0076457A"/>
    <w:rsid w:val="00764896"/>
    <w:rsid w:val="00764D4B"/>
    <w:rsid w:val="00765BF3"/>
    <w:rsid w:val="007660EF"/>
    <w:rsid w:val="00766F9C"/>
    <w:rsid w:val="007706B8"/>
    <w:rsid w:val="007708A5"/>
    <w:rsid w:val="00771DDB"/>
    <w:rsid w:val="00771E57"/>
    <w:rsid w:val="00775C11"/>
    <w:rsid w:val="007808A5"/>
    <w:rsid w:val="007819A8"/>
    <w:rsid w:val="0078273F"/>
    <w:rsid w:val="00784522"/>
    <w:rsid w:val="00784758"/>
    <w:rsid w:val="00784DE6"/>
    <w:rsid w:val="00787943"/>
    <w:rsid w:val="0079030D"/>
    <w:rsid w:val="00790384"/>
    <w:rsid w:val="0079193F"/>
    <w:rsid w:val="00792716"/>
    <w:rsid w:val="00793855"/>
    <w:rsid w:val="00794B12"/>
    <w:rsid w:val="00794EB5"/>
    <w:rsid w:val="007955B5"/>
    <w:rsid w:val="00796208"/>
    <w:rsid w:val="00797881"/>
    <w:rsid w:val="007A0481"/>
    <w:rsid w:val="007A2E20"/>
    <w:rsid w:val="007A2F57"/>
    <w:rsid w:val="007A491C"/>
    <w:rsid w:val="007A4AAB"/>
    <w:rsid w:val="007A503C"/>
    <w:rsid w:val="007A5064"/>
    <w:rsid w:val="007A5492"/>
    <w:rsid w:val="007A7FF8"/>
    <w:rsid w:val="007B00B5"/>
    <w:rsid w:val="007B08B3"/>
    <w:rsid w:val="007B211F"/>
    <w:rsid w:val="007B3684"/>
    <w:rsid w:val="007B3B70"/>
    <w:rsid w:val="007B4A3B"/>
    <w:rsid w:val="007B5314"/>
    <w:rsid w:val="007B6064"/>
    <w:rsid w:val="007B6BDA"/>
    <w:rsid w:val="007B7392"/>
    <w:rsid w:val="007C017F"/>
    <w:rsid w:val="007C049F"/>
    <w:rsid w:val="007C0C64"/>
    <w:rsid w:val="007C21EF"/>
    <w:rsid w:val="007C68E4"/>
    <w:rsid w:val="007C6BA9"/>
    <w:rsid w:val="007D02FD"/>
    <w:rsid w:val="007D2C2A"/>
    <w:rsid w:val="007D3038"/>
    <w:rsid w:val="007D39D4"/>
    <w:rsid w:val="007D4457"/>
    <w:rsid w:val="007D52D7"/>
    <w:rsid w:val="007D598B"/>
    <w:rsid w:val="007D6D35"/>
    <w:rsid w:val="007E0E6A"/>
    <w:rsid w:val="007E0FEE"/>
    <w:rsid w:val="007E19F3"/>
    <w:rsid w:val="007E1E7F"/>
    <w:rsid w:val="007E2F02"/>
    <w:rsid w:val="007E4697"/>
    <w:rsid w:val="007E5F16"/>
    <w:rsid w:val="007E5FAE"/>
    <w:rsid w:val="007F0C53"/>
    <w:rsid w:val="007F2CEA"/>
    <w:rsid w:val="007F573C"/>
    <w:rsid w:val="007F6BA4"/>
    <w:rsid w:val="007F77E9"/>
    <w:rsid w:val="00800F83"/>
    <w:rsid w:val="00804055"/>
    <w:rsid w:val="00806951"/>
    <w:rsid w:val="00806FD2"/>
    <w:rsid w:val="00807153"/>
    <w:rsid w:val="00807DF9"/>
    <w:rsid w:val="008116DF"/>
    <w:rsid w:val="00812BC3"/>
    <w:rsid w:val="00812EA8"/>
    <w:rsid w:val="00813578"/>
    <w:rsid w:val="00813875"/>
    <w:rsid w:val="00814DB2"/>
    <w:rsid w:val="00815EF8"/>
    <w:rsid w:val="008166AE"/>
    <w:rsid w:val="00816731"/>
    <w:rsid w:val="00820121"/>
    <w:rsid w:val="008214C7"/>
    <w:rsid w:val="00821AB7"/>
    <w:rsid w:val="00822D62"/>
    <w:rsid w:val="0082428B"/>
    <w:rsid w:val="00825452"/>
    <w:rsid w:val="00826879"/>
    <w:rsid w:val="00827AF7"/>
    <w:rsid w:val="00827D60"/>
    <w:rsid w:val="00833F9A"/>
    <w:rsid w:val="00835345"/>
    <w:rsid w:val="00835886"/>
    <w:rsid w:val="008371B1"/>
    <w:rsid w:val="00837F5A"/>
    <w:rsid w:val="00840E46"/>
    <w:rsid w:val="00841211"/>
    <w:rsid w:val="0084225A"/>
    <w:rsid w:val="0084267A"/>
    <w:rsid w:val="00843640"/>
    <w:rsid w:val="00844984"/>
    <w:rsid w:val="00845C51"/>
    <w:rsid w:val="00846B99"/>
    <w:rsid w:val="008501C1"/>
    <w:rsid w:val="008509A4"/>
    <w:rsid w:val="008514F1"/>
    <w:rsid w:val="00855C07"/>
    <w:rsid w:val="00856726"/>
    <w:rsid w:val="00856753"/>
    <w:rsid w:val="00857294"/>
    <w:rsid w:val="00860488"/>
    <w:rsid w:val="00862CB6"/>
    <w:rsid w:val="00863622"/>
    <w:rsid w:val="0086459B"/>
    <w:rsid w:val="00864E66"/>
    <w:rsid w:val="0086593E"/>
    <w:rsid w:val="00865B1C"/>
    <w:rsid w:val="00865CB7"/>
    <w:rsid w:val="00865EE0"/>
    <w:rsid w:val="00866CA2"/>
    <w:rsid w:val="008701B3"/>
    <w:rsid w:val="0087072A"/>
    <w:rsid w:val="008708D8"/>
    <w:rsid w:val="00870E03"/>
    <w:rsid w:val="0087158F"/>
    <w:rsid w:val="00871CC4"/>
    <w:rsid w:val="0087288D"/>
    <w:rsid w:val="0087442D"/>
    <w:rsid w:val="008751CE"/>
    <w:rsid w:val="00875528"/>
    <w:rsid w:val="00875930"/>
    <w:rsid w:val="00876271"/>
    <w:rsid w:val="00876309"/>
    <w:rsid w:val="0087666B"/>
    <w:rsid w:val="008771AA"/>
    <w:rsid w:val="008807CE"/>
    <w:rsid w:val="00880FA6"/>
    <w:rsid w:val="008814FE"/>
    <w:rsid w:val="008818BF"/>
    <w:rsid w:val="008827F3"/>
    <w:rsid w:val="00882955"/>
    <w:rsid w:val="00882BBD"/>
    <w:rsid w:val="008844D1"/>
    <w:rsid w:val="008852CB"/>
    <w:rsid w:val="0088581F"/>
    <w:rsid w:val="00885B6E"/>
    <w:rsid w:val="00886562"/>
    <w:rsid w:val="00887B92"/>
    <w:rsid w:val="00891AD4"/>
    <w:rsid w:val="00892002"/>
    <w:rsid w:val="008921D5"/>
    <w:rsid w:val="0089305B"/>
    <w:rsid w:val="008935B5"/>
    <w:rsid w:val="00896C2F"/>
    <w:rsid w:val="00896C56"/>
    <w:rsid w:val="00896CAD"/>
    <w:rsid w:val="008979F7"/>
    <w:rsid w:val="00897FE6"/>
    <w:rsid w:val="008A1A6A"/>
    <w:rsid w:val="008A2C86"/>
    <w:rsid w:val="008A3A84"/>
    <w:rsid w:val="008A5F09"/>
    <w:rsid w:val="008A6B74"/>
    <w:rsid w:val="008A76FF"/>
    <w:rsid w:val="008A7C67"/>
    <w:rsid w:val="008A7D54"/>
    <w:rsid w:val="008A7E83"/>
    <w:rsid w:val="008B0CB0"/>
    <w:rsid w:val="008B2ADD"/>
    <w:rsid w:val="008B4762"/>
    <w:rsid w:val="008B50BB"/>
    <w:rsid w:val="008B6146"/>
    <w:rsid w:val="008B69A9"/>
    <w:rsid w:val="008C002F"/>
    <w:rsid w:val="008C00CD"/>
    <w:rsid w:val="008C0326"/>
    <w:rsid w:val="008C07B8"/>
    <w:rsid w:val="008C0DBA"/>
    <w:rsid w:val="008C145D"/>
    <w:rsid w:val="008C343C"/>
    <w:rsid w:val="008C352F"/>
    <w:rsid w:val="008C3D7D"/>
    <w:rsid w:val="008C3E70"/>
    <w:rsid w:val="008C4969"/>
    <w:rsid w:val="008C5927"/>
    <w:rsid w:val="008C5A97"/>
    <w:rsid w:val="008C5F82"/>
    <w:rsid w:val="008C60A8"/>
    <w:rsid w:val="008C6AC3"/>
    <w:rsid w:val="008D0592"/>
    <w:rsid w:val="008D1AA2"/>
    <w:rsid w:val="008D2C08"/>
    <w:rsid w:val="008D3C95"/>
    <w:rsid w:val="008D6C0A"/>
    <w:rsid w:val="008D6F81"/>
    <w:rsid w:val="008E1445"/>
    <w:rsid w:val="008E16CD"/>
    <w:rsid w:val="008E22D2"/>
    <w:rsid w:val="008E24ED"/>
    <w:rsid w:val="008E3A38"/>
    <w:rsid w:val="008E3B2A"/>
    <w:rsid w:val="008E40A2"/>
    <w:rsid w:val="008E7B0E"/>
    <w:rsid w:val="008E7EAC"/>
    <w:rsid w:val="008F041C"/>
    <w:rsid w:val="008F0EA3"/>
    <w:rsid w:val="008F16F3"/>
    <w:rsid w:val="008F3446"/>
    <w:rsid w:val="008F40AA"/>
    <w:rsid w:val="008F5094"/>
    <w:rsid w:val="008F55ED"/>
    <w:rsid w:val="008F68E4"/>
    <w:rsid w:val="008F779E"/>
    <w:rsid w:val="00900A5A"/>
    <w:rsid w:val="00900C98"/>
    <w:rsid w:val="009022D8"/>
    <w:rsid w:val="009022E4"/>
    <w:rsid w:val="0090508B"/>
    <w:rsid w:val="00905131"/>
    <w:rsid w:val="00905C8F"/>
    <w:rsid w:val="00905EB9"/>
    <w:rsid w:val="00905FC7"/>
    <w:rsid w:val="00907040"/>
    <w:rsid w:val="0090757B"/>
    <w:rsid w:val="009106B1"/>
    <w:rsid w:val="00911000"/>
    <w:rsid w:val="00911B06"/>
    <w:rsid w:val="00913015"/>
    <w:rsid w:val="0091339A"/>
    <w:rsid w:val="009135D1"/>
    <w:rsid w:val="00913966"/>
    <w:rsid w:val="0091442D"/>
    <w:rsid w:val="00915449"/>
    <w:rsid w:val="00915689"/>
    <w:rsid w:val="009161BA"/>
    <w:rsid w:val="009173C1"/>
    <w:rsid w:val="00921BDC"/>
    <w:rsid w:val="00922221"/>
    <w:rsid w:val="00924027"/>
    <w:rsid w:val="0092442F"/>
    <w:rsid w:val="00926EBA"/>
    <w:rsid w:val="009303B2"/>
    <w:rsid w:val="00930493"/>
    <w:rsid w:val="00930910"/>
    <w:rsid w:val="00930CEA"/>
    <w:rsid w:val="00930D61"/>
    <w:rsid w:val="009312D1"/>
    <w:rsid w:val="00932091"/>
    <w:rsid w:val="00932770"/>
    <w:rsid w:val="009333F3"/>
    <w:rsid w:val="0093347E"/>
    <w:rsid w:val="009334B9"/>
    <w:rsid w:val="00934E35"/>
    <w:rsid w:val="00935044"/>
    <w:rsid w:val="00935B46"/>
    <w:rsid w:val="00941536"/>
    <w:rsid w:val="00941850"/>
    <w:rsid w:val="00941884"/>
    <w:rsid w:val="00941AED"/>
    <w:rsid w:val="00942547"/>
    <w:rsid w:val="00943A2C"/>
    <w:rsid w:val="00943E3E"/>
    <w:rsid w:val="00944484"/>
    <w:rsid w:val="00944542"/>
    <w:rsid w:val="009508E2"/>
    <w:rsid w:val="00950ADF"/>
    <w:rsid w:val="00950F4F"/>
    <w:rsid w:val="009513A6"/>
    <w:rsid w:val="0095227F"/>
    <w:rsid w:val="0095531C"/>
    <w:rsid w:val="00955AF3"/>
    <w:rsid w:val="00956375"/>
    <w:rsid w:val="00956F43"/>
    <w:rsid w:val="0095702E"/>
    <w:rsid w:val="00961FFD"/>
    <w:rsid w:val="00962CC4"/>
    <w:rsid w:val="00962E84"/>
    <w:rsid w:val="00963037"/>
    <w:rsid w:val="00963E31"/>
    <w:rsid w:val="00964660"/>
    <w:rsid w:val="00964D8E"/>
    <w:rsid w:val="009656D0"/>
    <w:rsid w:val="0096649B"/>
    <w:rsid w:val="00970185"/>
    <w:rsid w:val="00971C57"/>
    <w:rsid w:val="009726CA"/>
    <w:rsid w:val="00973A80"/>
    <w:rsid w:val="00973E4C"/>
    <w:rsid w:val="0097457D"/>
    <w:rsid w:val="00974DCD"/>
    <w:rsid w:val="00975240"/>
    <w:rsid w:val="00976539"/>
    <w:rsid w:val="00976598"/>
    <w:rsid w:val="00976624"/>
    <w:rsid w:val="00977EF8"/>
    <w:rsid w:val="00980749"/>
    <w:rsid w:val="00983498"/>
    <w:rsid w:val="009853C2"/>
    <w:rsid w:val="009866A4"/>
    <w:rsid w:val="0098737F"/>
    <w:rsid w:val="00987510"/>
    <w:rsid w:val="00990811"/>
    <w:rsid w:val="009909A6"/>
    <w:rsid w:val="009917E5"/>
    <w:rsid w:val="00992226"/>
    <w:rsid w:val="009922CA"/>
    <w:rsid w:val="0099230F"/>
    <w:rsid w:val="0099263B"/>
    <w:rsid w:val="00992A81"/>
    <w:rsid w:val="00996014"/>
    <w:rsid w:val="00997122"/>
    <w:rsid w:val="0099771C"/>
    <w:rsid w:val="009979E3"/>
    <w:rsid w:val="00997FDF"/>
    <w:rsid w:val="009A0332"/>
    <w:rsid w:val="009A150C"/>
    <w:rsid w:val="009A1921"/>
    <w:rsid w:val="009A2711"/>
    <w:rsid w:val="009A311C"/>
    <w:rsid w:val="009A3271"/>
    <w:rsid w:val="009A4437"/>
    <w:rsid w:val="009A5E52"/>
    <w:rsid w:val="009A6287"/>
    <w:rsid w:val="009A6FF8"/>
    <w:rsid w:val="009A703F"/>
    <w:rsid w:val="009A72BC"/>
    <w:rsid w:val="009A7AE5"/>
    <w:rsid w:val="009B2265"/>
    <w:rsid w:val="009B2CD7"/>
    <w:rsid w:val="009B4234"/>
    <w:rsid w:val="009B427A"/>
    <w:rsid w:val="009B428B"/>
    <w:rsid w:val="009B7165"/>
    <w:rsid w:val="009B7CE6"/>
    <w:rsid w:val="009C026E"/>
    <w:rsid w:val="009C182E"/>
    <w:rsid w:val="009C190A"/>
    <w:rsid w:val="009C4B92"/>
    <w:rsid w:val="009C5729"/>
    <w:rsid w:val="009C68F3"/>
    <w:rsid w:val="009C6BBA"/>
    <w:rsid w:val="009C75CD"/>
    <w:rsid w:val="009D0B81"/>
    <w:rsid w:val="009D110C"/>
    <w:rsid w:val="009D157E"/>
    <w:rsid w:val="009D193C"/>
    <w:rsid w:val="009D5082"/>
    <w:rsid w:val="009E0EED"/>
    <w:rsid w:val="009E3499"/>
    <w:rsid w:val="009E55E6"/>
    <w:rsid w:val="009E7DE9"/>
    <w:rsid w:val="009F104D"/>
    <w:rsid w:val="009F16AB"/>
    <w:rsid w:val="009F18E2"/>
    <w:rsid w:val="009F1C7D"/>
    <w:rsid w:val="009F25A3"/>
    <w:rsid w:val="009F2BB0"/>
    <w:rsid w:val="009F2C84"/>
    <w:rsid w:val="009F40A9"/>
    <w:rsid w:val="009F446A"/>
    <w:rsid w:val="009F44A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412D"/>
    <w:rsid w:val="00A14917"/>
    <w:rsid w:val="00A17E6E"/>
    <w:rsid w:val="00A20BA1"/>
    <w:rsid w:val="00A210A8"/>
    <w:rsid w:val="00A231F3"/>
    <w:rsid w:val="00A232DD"/>
    <w:rsid w:val="00A23AAA"/>
    <w:rsid w:val="00A25DD2"/>
    <w:rsid w:val="00A26A31"/>
    <w:rsid w:val="00A27336"/>
    <w:rsid w:val="00A30536"/>
    <w:rsid w:val="00A3084C"/>
    <w:rsid w:val="00A338BD"/>
    <w:rsid w:val="00A33BBE"/>
    <w:rsid w:val="00A33D3A"/>
    <w:rsid w:val="00A349EB"/>
    <w:rsid w:val="00A34B2C"/>
    <w:rsid w:val="00A3507D"/>
    <w:rsid w:val="00A35EAE"/>
    <w:rsid w:val="00A3678B"/>
    <w:rsid w:val="00A36EF0"/>
    <w:rsid w:val="00A41E5D"/>
    <w:rsid w:val="00A41F07"/>
    <w:rsid w:val="00A432CD"/>
    <w:rsid w:val="00A43CB5"/>
    <w:rsid w:val="00A44F44"/>
    <w:rsid w:val="00A44F72"/>
    <w:rsid w:val="00A46CB5"/>
    <w:rsid w:val="00A5090C"/>
    <w:rsid w:val="00A520B7"/>
    <w:rsid w:val="00A521F1"/>
    <w:rsid w:val="00A53C16"/>
    <w:rsid w:val="00A53C52"/>
    <w:rsid w:val="00A5689B"/>
    <w:rsid w:val="00A578D1"/>
    <w:rsid w:val="00A60AFB"/>
    <w:rsid w:val="00A60FC5"/>
    <w:rsid w:val="00A6195F"/>
    <w:rsid w:val="00A61B01"/>
    <w:rsid w:val="00A62EC8"/>
    <w:rsid w:val="00A63B50"/>
    <w:rsid w:val="00A6401E"/>
    <w:rsid w:val="00A6637F"/>
    <w:rsid w:val="00A66688"/>
    <w:rsid w:val="00A706E1"/>
    <w:rsid w:val="00A71006"/>
    <w:rsid w:val="00A74F64"/>
    <w:rsid w:val="00A75B27"/>
    <w:rsid w:val="00A80FF5"/>
    <w:rsid w:val="00A81369"/>
    <w:rsid w:val="00A8482F"/>
    <w:rsid w:val="00A85605"/>
    <w:rsid w:val="00A9055F"/>
    <w:rsid w:val="00A906E7"/>
    <w:rsid w:val="00A908A7"/>
    <w:rsid w:val="00A90CA6"/>
    <w:rsid w:val="00A90F67"/>
    <w:rsid w:val="00A90FB6"/>
    <w:rsid w:val="00A92C52"/>
    <w:rsid w:val="00A94A8E"/>
    <w:rsid w:val="00A96D40"/>
    <w:rsid w:val="00A9736A"/>
    <w:rsid w:val="00A97560"/>
    <w:rsid w:val="00AA0BD4"/>
    <w:rsid w:val="00AA1BC0"/>
    <w:rsid w:val="00AA35A8"/>
    <w:rsid w:val="00AA403B"/>
    <w:rsid w:val="00AA440D"/>
    <w:rsid w:val="00AA6B73"/>
    <w:rsid w:val="00AA7278"/>
    <w:rsid w:val="00AA7A08"/>
    <w:rsid w:val="00AB0C96"/>
    <w:rsid w:val="00AB1E9C"/>
    <w:rsid w:val="00AB249C"/>
    <w:rsid w:val="00AB39BD"/>
    <w:rsid w:val="00AB4337"/>
    <w:rsid w:val="00AB5079"/>
    <w:rsid w:val="00AB5903"/>
    <w:rsid w:val="00AB70B7"/>
    <w:rsid w:val="00AC10E6"/>
    <w:rsid w:val="00AC1CE9"/>
    <w:rsid w:val="00AC2DE5"/>
    <w:rsid w:val="00AC39E8"/>
    <w:rsid w:val="00AC46B0"/>
    <w:rsid w:val="00AC4D28"/>
    <w:rsid w:val="00AC54A5"/>
    <w:rsid w:val="00AC551E"/>
    <w:rsid w:val="00AC6272"/>
    <w:rsid w:val="00AC659B"/>
    <w:rsid w:val="00AD0D6B"/>
    <w:rsid w:val="00AD179C"/>
    <w:rsid w:val="00AD3281"/>
    <w:rsid w:val="00AD35F9"/>
    <w:rsid w:val="00AD4014"/>
    <w:rsid w:val="00AD511A"/>
    <w:rsid w:val="00AD5F4F"/>
    <w:rsid w:val="00AD5FBF"/>
    <w:rsid w:val="00AE189E"/>
    <w:rsid w:val="00AE2067"/>
    <w:rsid w:val="00AE2DFC"/>
    <w:rsid w:val="00AE308C"/>
    <w:rsid w:val="00AE3E9E"/>
    <w:rsid w:val="00AE4350"/>
    <w:rsid w:val="00AE48D6"/>
    <w:rsid w:val="00AE578E"/>
    <w:rsid w:val="00AE7299"/>
    <w:rsid w:val="00AE74B4"/>
    <w:rsid w:val="00AE78B2"/>
    <w:rsid w:val="00AE7FC3"/>
    <w:rsid w:val="00AF0945"/>
    <w:rsid w:val="00AF3A5A"/>
    <w:rsid w:val="00AF54CE"/>
    <w:rsid w:val="00AF5933"/>
    <w:rsid w:val="00AF619D"/>
    <w:rsid w:val="00AF68A1"/>
    <w:rsid w:val="00AF7B93"/>
    <w:rsid w:val="00B00FD8"/>
    <w:rsid w:val="00B00FF8"/>
    <w:rsid w:val="00B01BE4"/>
    <w:rsid w:val="00B02219"/>
    <w:rsid w:val="00B0250C"/>
    <w:rsid w:val="00B03188"/>
    <w:rsid w:val="00B03400"/>
    <w:rsid w:val="00B03E22"/>
    <w:rsid w:val="00B0484D"/>
    <w:rsid w:val="00B051B8"/>
    <w:rsid w:val="00B0548C"/>
    <w:rsid w:val="00B06039"/>
    <w:rsid w:val="00B0747A"/>
    <w:rsid w:val="00B0758C"/>
    <w:rsid w:val="00B113AF"/>
    <w:rsid w:val="00B1227C"/>
    <w:rsid w:val="00B150E1"/>
    <w:rsid w:val="00B15390"/>
    <w:rsid w:val="00B15E7D"/>
    <w:rsid w:val="00B160D2"/>
    <w:rsid w:val="00B169AA"/>
    <w:rsid w:val="00B172E2"/>
    <w:rsid w:val="00B177AF"/>
    <w:rsid w:val="00B21D3B"/>
    <w:rsid w:val="00B22714"/>
    <w:rsid w:val="00B23301"/>
    <w:rsid w:val="00B23C67"/>
    <w:rsid w:val="00B247FA"/>
    <w:rsid w:val="00B251A8"/>
    <w:rsid w:val="00B25252"/>
    <w:rsid w:val="00B26877"/>
    <w:rsid w:val="00B27C60"/>
    <w:rsid w:val="00B27D1F"/>
    <w:rsid w:val="00B301D7"/>
    <w:rsid w:val="00B30F2A"/>
    <w:rsid w:val="00B31312"/>
    <w:rsid w:val="00B31591"/>
    <w:rsid w:val="00B31DA9"/>
    <w:rsid w:val="00B34CD8"/>
    <w:rsid w:val="00B358A1"/>
    <w:rsid w:val="00B3611B"/>
    <w:rsid w:val="00B36859"/>
    <w:rsid w:val="00B37B59"/>
    <w:rsid w:val="00B403D2"/>
    <w:rsid w:val="00B40949"/>
    <w:rsid w:val="00B409F1"/>
    <w:rsid w:val="00B41403"/>
    <w:rsid w:val="00B4149D"/>
    <w:rsid w:val="00B433ED"/>
    <w:rsid w:val="00B437DC"/>
    <w:rsid w:val="00B476BD"/>
    <w:rsid w:val="00B47DC1"/>
    <w:rsid w:val="00B532DB"/>
    <w:rsid w:val="00B539F9"/>
    <w:rsid w:val="00B53BD8"/>
    <w:rsid w:val="00B5483E"/>
    <w:rsid w:val="00B55046"/>
    <w:rsid w:val="00B5566D"/>
    <w:rsid w:val="00B557D7"/>
    <w:rsid w:val="00B57ABD"/>
    <w:rsid w:val="00B60126"/>
    <w:rsid w:val="00B619A8"/>
    <w:rsid w:val="00B62C76"/>
    <w:rsid w:val="00B62EF0"/>
    <w:rsid w:val="00B66023"/>
    <w:rsid w:val="00B6684C"/>
    <w:rsid w:val="00B705B1"/>
    <w:rsid w:val="00B719B0"/>
    <w:rsid w:val="00B71AF4"/>
    <w:rsid w:val="00B720E2"/>
    <w:rsid w:val="00B72DA2"/>
    <w:rsid w:val="00B72F8B"/>
    <w:rsid w:val="00B7308B"/>
    <w:rsid w:val="00B73467"/>
    <w:rsid w:val="00B73A1A"/>
    <w:rsid w:val="00B74E33"/>
    <w:rsid w:val="00B76D63"/>
    <w:rsid w:val="00B8097E"/>
    <w:rsid w:val="00B832E5"/>
    <w:rsid w:val="00B8331F"/>
    <w:rsid w:val="00B83E80"/>
    <w:rsid w:val="00B84D03"/>
    <w:rsid w:val="00B84F7E"/>
    <w:rsid w:val="00B8578C"/>
    <w:rsid w:val="00B85D13"/>
    <w:rsid w:val="00B86108"/>
    <w:rsid w:val="00B861F1"/>
    <w:rsid w:val="00B869A6"/>
    <w:rsid w:val="00B86EA2"/>
    <w:rsid w:val="00B87117"/>
    <w:rsid w:val="00B874F7"/>
    <w:rsid w:val="00B900CE"/>
    <w:rsid w:val="00B90113"/>
    <w:rsid w:val="00B92A03"/>
    <w:rsid w:val="00B92A47"/>
    <w:rsid w:val="00B93466"/>
    <w:rsid w:val="00B94581"/>
    <w:rsid w:val="00B95D19"/>
    <w:rsid w:val="00B95DB3"/>
    <w:rsid w:val="00B962A4"/>
    <w:rsid w:val="00BA0DD3"/>
    <w:rsid w:val="00BA13D0"/>
    <w:rsid w:val="00BA1DF7"/>
    <w:rsid w:val="00BA2321"/>
    <w:rsid w:val="00BA4193"/>
    <w:rsid w:val="00BA48FD"/>
    <w:rsid w:val="00BA4FB9"/>
    <w:rsid w:val="00BA4FF8"/>
    <w:rsid w:val="00BA58CA"/>
    <w:rsid w:val="00BA603C"/>
    <w:rsid w:val="00BA699B"/>
    <w:rsid w:val="00BA7061"/>
    <w:rsid w:val="00BA74D9"/>
    <w:rsid w:val="00BB0949"/>
    <w:rsid w:val="00BB13D6"/>
    <w:rsid w:val="00BB35CA"/>
    <w:rsid w:val="00BB3C4D"/>
    <w:rsid w:val="00BB42ED"/>
    <w:rsid w:val="00BB5273"/>
    <w:rsid w:val="00BB7DC5"/>
    <w:rsid w:val="00BC0202"/>
    <w:rsid w:val="00BC1C41"/>
    <w:rsid w:val="00BC2846"/>
    <w:rsid w:val="00BC2FE8"/>
    <w:rsid w:val="00BC37E9"/>
    <w:rsid w:val="00BC39CB"/>
    <w:rsid w:val="00BC3B7D"/>
    <w:rsid w:val="00BC446D"/>
    <w:rsid w:val="00BC4B80"/>
    <w:rsid w:val="00BC59AE"/>
    <w:rsid w:val="00BC5C83"/>
    <w:rsid w:val="00BC7574"/>
    <w:rsid w:val="00BD4768"/>
    <w:rsid w:val="00BE01F4"/>
    <w:rsid w:val="00BE0F50"/>
    <w:rsid w:val="00BE1056"/>
    <w:rsid w:val="00BE128C"/>
    <w:rsid w:val="00BE167F"/>
    <w:rsid w:val="00BE1977"/>
    <w:rsid w:val="00BE2251"/>
    <w:rsid w:val="00BE2772"/>
    <w:rsid w:val="00BE31E9"/>
    <w:rsid w:val="00BE3B53"/>
    <w:rsid w:val="00BE4AB1"/>
    <w:rsid w:val="00BE79FA"/>
    <w:rsid w:val="00BF0209"/>
    <w:rsid w:val="00BF03B5"/>
    <w:rsid w:val="00BF0EF5"/>
    <w:rsid w:val="00BF1D30"/>
    <w:rsid w:val="00BF316C"/>
    <w:rsid w:val="00BF4ACB"/>
    <w:rsid w:val="00BF6822"/>
    <w:rsid w:val="00C003D5"/>
    <w:rsid w:val="00C00516"/>
    <w:rsid w:val="00C03622"/>
    <w:rsid w:val="00C05BA0"/>
    <w:rsid w:val="00C06363"/>
    <w:rsid w:val="00C06427"/>
    <w:rsid w:val="00C075AD"/>
    <w:rsid w:val="00C07C04"/>
    <w:rsid w:val="00C12FB3"/>
    <w:rsid w:val="00C1420B"/>
    <w:rsid w:val="00C163F8"/>
    <w:rsid w:val="00C176AA"/>
    <w:rsid w:val="00C17A02"/>
    <w:rsid w:val="00C17A96"/>
    <w:rsid w:val="00C20178"/>
    <w:rsid w:val="00C22038"/>
    <w:rsid w:val="00C23361"/>
    <w:rsid w:val="00C23880"/>
    <w:rsid w:val="00C24859"/>
    <w:rsid w:val="00C25497"/>
    <w:rsid w:val="00C26B62"/>
    <w:rsid w:val="00C26D8B"/>
    <w:rsid w:val="00C27CCF"/>
    <w:rsid w:val="00C307BF"/>
    <w:rsid w:val="00C31F0F"/>
    <w:rsid w:val="00C324F0"/>
    <w:rsid w:val="00C32A3B"/>
    <w:rsid w:val="00C33901"/>
    <w:rsid w:val="00C357DD"/>
    <w:rsid w:val="00C3708A"/>
    <w:rsid w:val="00C37D48"/>
    <w:rsid w:val="00C40639"/>
    <w:rsid w:val="00C40CE6"/>
    <w:rsid w:val="00C41F24"/>
    <w:rsid w:val="00C42543"/>
    <w:rsid w:val="00C42565"/>
    <w:rsid w:val="00C439B0"/>
    <w:rsid w:val="00C441DF"/>
    <w:rsid w:val="00C45F6C"/>
    <w:rsid w:val="00C46253"/>
    <w:rsid w:val="00C47CB0"/>
    <w:rsid w:val="00C507C5"/>
    <w:rsid w:val="00C50CD8"/>
    <w:rsid w:val="00C50D78"/>
    <w:rsid w:val="00C512C0"/>
    <w:rsid w:val="00C52DB7"/>
    <w:rsid w:val="00C52DF9"/>
    <w:rsid w:val="00C54236"/>
    <w:rsid w:val="00C54710"/>
    <w:rsid w:val="00C552CD"/>
    <w:rsid w:val="00C56EA2"/>
    <w:rsid w:val="00C574AA"/>
    <w:rsid w:val="00C627DF"/>
    <w:rsid w:val="00C63A93"/>
    <w:rsid w:val="00C660B8"/>
    <w:rsid w:val="00C66612"/>
    <w:rsid w:val="00C66AF3"/>
    <w:rsid w:val="00C6750E"/>
    <w:rsid w:val="00C72019"/>
    <w:rsid w:val="00C727E2"/>
    <w:rsid w:val="00C73166"/>
    <w:rsid w:val="00C739B2"/>
    <w:rsid w:val="00C743D8"/>
    <w:rsid w:val="00C74843"/>
    <w:rsid w:val="00C7625C"/>
    <w:rsid w:val="00C7711C"/>
    <w:rsid w:val="00C77BB6"/>
    <w:rsid w:val="00C8057F"/>
    <w:rsid w:val="00C80A79"/>
    <w:rsid w:val="00C819DC"/>
    <w:rsid w:val="00C81BED"/>
    <w:rsid w:val="00C81F49"/>
    <w:rsid w:val="00C83EBE"/>
    <w:rsid w:val="00C84948"/>
    <w:rsid w:val="00C90D59"/>
    <w:rsid w:val="00C95E4A"/>
    <w:rsid w:val="00C97DCD"/>
    <w:rsid w:val="00CA2AB5"/>
    <w:rsid w:val="00CA2CA4"/>
    <w:rsid w:val="00CA34DF"/>
    <w:rsid w:val="00CA3B07"/>
    <w:rsid w:val="00CA40D8"/>
    <w:rsid w:val="00CA5CA5"/>
    <w:rsid w:val="00CA6276"/>
    <w:rsid w:val="00CA6B60"/>
    <w:rsid w:val="00CA726D"/>
    <w:rsid w:val="00CB061B"/>
    <w:rsid w:val="00CB0A9C"/>
    <w:rsid w:val="00CB2781"/>
    <w:rsid w:val="00CB4B65"/>
    <w:rsid w:val="00CB4C6C"/>
    <w:rsid w:val="00CB4EC2"/>
    <w:rsid w:val="00CB5ADC"/>
    <w:rsid w:val="00CB6A3D"/>
    <w:rsid w:val="00CB6A6E"/>
    <w:rsid w:val="00CB715F"/>
    <w:rsid w:val="00CC1E4D"/>
    <w:rsid w:val="00CC251E"/>
    <w:rsid w:val="00CC2E68"/>
    <w:rsid w:val="00CC321A"/>
    <w:rsid w:val="00CC3A8A"/>
    <w:rsid w:val="00CC3E23"/>
    <w:rsid w:val="00CC3E62"/>
    <w:rsid w:val="00CC5031"/>
    <w:rsid w:val="00CC522A"/>
    <w:rsid w:val="00CC5AFB"/>
    <w:rsid w:val="00CC610D"/>
    <w:rsid w:val="00CC6717"/>
    <w:rsid w:val="00CD02A5"/>
    <w:rsid w:val="00CD05EE"/>
    <w:rsid w:val="00CD2450"/>
    <w:rsid w:val="00CD2D58"/>
    <w:rsid w:val="00CD412A"/>
    <w:rsid w:val="00CD5481"/>
    <w:rsid w:val="00CD6114"/>
    <w:rsid w:val="00CD7165"/>
    <w:rsid w:val="00CD71D6"/>
    <w:rsid w:val="00CD73B6"/>
    <w:rsid w:val="00CD7B01"/>
    <w:rsid w:val="00CD7DD6"/>
    <w:rsid w:val="00CE0E41"/>
    <w:rsid w:val="00CE295C"/>
    <w:rsid w:val="00CE2CE5"/>
    <w:rsid w:val="00CE5525"/>
    <w:rsid w:val="00CE55FE"/>
    <w:rsid w:val="00CE5A9A"/>
    <w:rsid w:val="00CE68DC"/>
    <w:rsid w:val="00CE7589"/>
    <w:rsid w:val="00CF0566"/>
    <w:rsid w:val="00CF0C17"/>
    <w:rsid w:val="00CF0D27"/>
    <w:rsid w:val="00CF3C41"/>
    <w:rsid w:val="00CF69E7"/>
    <w:rsid w:val="00CF781B"/>
    <w:rsid w:val="00D001B4"/>
    <w:rsid w:val="00D00BDA"/>
    <w:rsid w:val="00D02F29"/>
    <w:rsid w:val="00D035C6"/>
    <w:rsid w:val="00D036C5"/>
    <w:rsid w:val="00D041D5"/>
    <w:rsid w:val="00D05017"/>
    <w:rsid w:val="00D05F64"/>
    <w:rsid w:val="00D067FB"/>
    <w:rsid w:val="00D07256"/>
    <w:rsid w:val="00D10A88"/>
    <w:rsid w:val="00D10B08"/>
    <w:rsid w:val="00D112E2"/>
    <w:rsid w:val="00D116C0"/>
    <w:rsid w:val="00D11786"/>
    <w:rsid w:val="00D12964"/>
    <w:rsid w:val="00D12A5B"/>
    <w:rsid w:val="00D15333"/>
    <w:rsid w:val="00D16619"/>
    <w:rsid w:val="00D16B9F"/>
    <w:rsid w:val="00D173BB"/>
    <w:rsid w:val="00D17E41"/>
    <w:rsid w:val="00D205DF"/>
    <w:rsid w:val="00D20D8A"/>
    <w:rsid w:val="00D20E93"/>
    <w:rsid w:val="00D2141C"/>
    <w:rsid w:val="00D259AF"/>
    <w:rsid w:val="00D30ADB"/>
    <w:rsid w:val="00D31690"/>
    <w:rsid w:val="00D31792"/>
    <w:rsid w:val="00D32E45"/>
    <w:rsid w:val="00D3447C"/>
    <w:rsid w:val="00D351DB"/>
    <w:rsid w:val="00D37B21"/>
    <w:rsid w:val="00D37E98"/>
    <w:rsid w:val="00D41597"/>
    <w:rsid w:val="00D4500F"/>
    <w:rsid w:val="00D45618"/>
    <w:rsid w:val="00D457BD"/>
    <w:rsid w:val="00D46490"/>
    <w:rsid w:val="00D477F3"/>
    <w:rsid w:val="00D47F49"/>
    <w:rsid w:val="00D50233"/>
    <w:rsid w:val="00D50C84"/>
    <w:rsid w:val="00D52D85"/>
    <w:rsid w:val="00D5342B"/>
    <w:rsid w:val="00D536A1"/>
    <w:rsid w:val="00D53ACB"/>
    <w:rsid w:val="00D55AEB"/>
    <w:rsid w:val="00D561A3"/>
    <w:rsid w:val="00D576DE"/>
    <w:rsid w:val="00D60F74"/>
    <w:rsid w:val="00D636F0"/>
    <w:rsid w:val="00D642BA"/>
    <w:rsid w:val="00D64735"/>
    <w:rsid w:val="00D65E72"/>
    <w:rsid w:val="00D66642"/>
    <w:rsid w:val="00D66CD8"/>
    <w:rsid w:val="00D66E8A"/>
    <w:rsid w:val="00D672EB"/>
    <w:rsid w:val="00D7029D"/>
    <w:rsid w:val="00D705AB"/>
    <w:rsid w:val="00D73284"/>
    <w:rsid w:val="00D73EF5"/>
    <w:rsid w:val="00D74A95"/>
    <w:rsid w:val="00D753E5"/>
    <w:rsid w:val="00D806F8"/>
    <w:rsid w:val="00D80B97"/>
    <w:rsid w:val="00D86B0E"/>
    <w:rsid w:val="00D90CCA"/>
    <w:rsid w:val="00D92D30"/>
    <w:rsid w:val="00D94446"/>
    <w:rsid w:val="00D9485A"/>
    <w:rsid w:val="00D962F1"/>
    <w:rsid w:val="00DA073F"/>
    <w:rsid w:val="00DA1E94"/>
    <w:rsid w:val="00DA3CD9"/>
    <w:rsid w:val="00DA487A"/>
    <w:rsid w:val="00DA5782"/>
    <w:rsid w:val="00DA5784"/>
    <w:rsid w:val="00DA5CA4"/>
    <w:rsid w:val="00DA6DE8"/>
    <w:rsid w:val="00DB1E09"/>
    <w:rsid w:val="00DB21BE"/>
    <w:rsid w:val="00DB562E"/>
    <w:rsid w:val="00DB56F6"/>
    <w:rsid w:val="00DB636D"/>
    <w:rsid w:val="00DB6566"/>
    <w:rsid w:val="00DB68C5"/>
    <w:rsid w:val="00DB7C09"/>
    <w:rsid w:val="00DB7D30"/>
    <w:rsid w:val="00DC172D"/>
    <w:rsid w:val="00DC1D75"/>
    <w:rsid w:val="00DC28CE"/>
    <w:rsid w:val="00DC3F4A"/>
    <w:rsid w:val="00DC530B"/>
    <w:rsid w:val="00DC5D80"/>
    <w:rsid w:val="00DC6825"/>
    <w:rsid w:val="00DD033A"/>
    <w:rsid w:val="00DD1456"/>
    <w:rsid w:val="00DD20ED"/>
    <w:rsid w:val="00DD57F2"/>
    <w:rsid w:val="00DD5FB8"/>
    <w:rsid w:val="00DD6667"/>
    <w:rsid w:val="00DE006E"/>
    <w:rsid w:val="00DE2B16"/>
    <w:rsid w:val="00DE4268"/>
    <w:rsid w:val="00DE73A6"/>
    <w:rsid w:val="00DF0E6C"/>
    <w:rsid w:val="00DF1391"/>
    <w:rsid w:val="00DF19F9"/>
    <w:rsid w:val="00DF1CC0"/>
    <w:rsid w:val="00DF2F3A"/>
    <w:rsid w:val="00DF4838"/>
    <w:rsid w:val="00DF70F0"/>
    <w:rsid w:val="00DF731B"/>
    <w:rsid w:val="00E00A3D"/>
    <w:rsid w:val="00E011A3"/>
    <w:rsid w:val="00E013E6"/>
    <w:rsid w:val="00E04951"/>
    <w:rsid w:val="00E05898"/>
    <w:rsid w:val="00E07E39"/>
    <w:rsid w:val="00E07F90"/>
    <w:rsid w:val="00E11D25"/>
    <w:rsid w:val="00E11EBF"/>
    <w:rsid w:val="00E12E49"/>
    <w:rsid w:val="00E1496E"/>
    <w:rsid w:val="00E14F38"/>
    <w:rsid w:val="00E16C6A"/>
    <w:rsid w:val="00E214B4"/>
    <w:rsid w:val="00E22C21"/>
    <w:rsid w:val="00E23F90"/>
    <w:rsid w:val="00E24D4A"/>
    <w:rsid w:val="00E25110"/>
    <w:rsid w:val="00E25C84"/>
    <w:rsid w:val="00E26BB7"/>
    <w:rsid w:val="00E27562"/>
    <w:rsid w:val="00E308A7"/>
    <w:rsid w:val="00E31AB1"/>
    <w:rsid w:val="00E327A6"/>
    <w:rsid w:val="00E33BD4"/>
    <w:rsid w:val="00E34175"/>
    <w:rsid w:val="00E35984"/>
    <w:rsid w:val="00E35A2B"/>
    <w:rsid w:val="00E35AFB"/>
    <w:rsid w:val="00E36813"/>
    <w:rsid w:val="00E3699E"/>
    <w:rsid w:val="00E41B29"/>
    <w:rsid w:val="00E41CDD"/>
    <w:rsid w:val="00E41E85"/>
    <w:rsid w:val="00E42062"/>
    <w:rsid w:val="00E4253F"/>
    <w:rsid w:val="00E44D61"/>
    <w:rsid w:val="00E451D4"/>
    <w:rsid w:val="00E45E6B"/>
    <w:rsid w:val="00E50E71"/>
    <w:rsid w:val="00E51240"/>
    <w:rsid w:val="00E516E1"/>
    <w:rsid w:val="00E5428C"/>
    <w:rsid w:val="00E5625D"/>
    <w:rsid w:val="00E56985"/>
    <w:rsid w:val="00E600E3"/>
    <w:rsid w:val="00E61D1E"/>
    <w:rsid w:val="00E64426"/>
    <w:rsid w:val="00E64A57"/>
    <w:rsid w:val="00E70B1A"/>
    <w:rsid w:val="00E718CB"/>
    <w:rsid w:val="00E71A49"/>
    <w:rsid w:val="00E72EE7"/>
    <w:rsid w:val="00E73DA8"/>
    <w:rsid w:val="00E7425F"/>
    <w:rsid w:val="00E7558A"/>
    <w:rsid w:val="00E75860"/>
    <w:rsid w:val="00E77C9E"/>
    <w:rsid w:val="00E820C9"/>
    <w:rsid w:val="00E8329E"/>
    <w:rsid w:val="00E83CEC"/>
    <w:rsid w:val="00E83EB4"/>
    <w:rsid w:val="00E85842"/>
    <w:rsid w:val="00E86797"/>
    <w:rsid w:val="00E867FC"/>
    <w:rsid w:val="00E86CC9"/>
    <w:rsid w:val="00E9099B"/>
    <w:rsid w:val="00E90B31"/>
    <w:rsid w:val="00E939F3"/>
    <w:rsid w:val="00E9699C"/>
    <w:rsid w:val="00E96B25"/>
    <w:rsid w:val="00E96F7C"/>
    <w:rsid w:val="00E97948"/>
    <w:rsid w:val="00EA098D"/>
    <w:rsid w:val="00EA22F2"/>
    <w:rsid w:val="00EA2DB5"/>
    <w:rsid w:val="00EA2DE7"/>
    <w:rsid w:val="00EA3283"/>
    <w:rsid w:val="00EA4D9A"/>
    <w:rsid w:val="00EA53D8"/>
    <w:rsid w:val="00EA588D"/>
    <w:rsid w:val="00EA76D7"/>
    <w:rsid w:val="00EB12CE"/>
    <w:rsid w:val="00EB16EF"/>
    <w:rsid w:val="00EB19AE"/>
    <w:rsid w:val="00EB30AC"/>
    <w:rsid w:val="00EB3754"/>
    <w:rsid w:val="00EB3947"/>
    <w:rsid w:val="00EB4171"/>
    <w:rsid w:val="00EB5485"/>
    <w:rsid w:val="00EC0533"/>
    <w:rsid w:val="00EC0977"/>
    <w:rsid w:val="00EC1251"/>
    <w:rsid w:val="00EC25E5"/>
    <w:rsid w:val="00EC262F"/>
    <w:rsid w:val="00EC337F"/>
    <w:rsid w:val="00EC380A"/>
    <w:rsid w:val="00EC43FC"/>
    <w:rsid w:val="00EC53C7"/>
    <w:rsid w:val="00EC543F"/>
    <w:rsid w:val="00EC62BE"/>
    <w:rsid w:val="00EC7710"/>
    <w:rsid w:val="00ED0D17"/>
    <w:rsid w:val="00ED30E9"/>
    <w:rsid w:val="00ED39AB"/>
    <w:rsid w:val="00ED3CEF"/>
    <w:rsid w:val="00ED45CC"/>
    <w:rsid w:val="00ED4DB7"/>
    <w:rsid w:val="00ED5759"/>
    <w:rsid w:val="00ED7115"/>
    <w:rsid w:val="00EE2B7A"/>
    <w:rsid w:val="00EE418E"/>
    <w:rsid w:val="00EE560B"/>
    <w:rsid w:val="00EE6933"/>
    <w:rsid w:val="00EF1AAF"/>
    <w:rsid w:val="00EF1B97"/>
    <w:rsid w:val="00EF1E02"/>
    <w:rsid w:val="00EF518D"/>
    <w:rsid w:val="00EF5EEF"/>
    <w:rsid w:val="00EF70E0"/>
    <w:rsid w:val="00F006BE"/>
    <w:rsid w:val="00F0148D"/>
    <w:rsid w:val="00F014D8"/>
    <w:rsid w:val="00F0152E"/>
    <w:rsid w:val="00F01877"/>
    <w:rsid w:val="00F0343F"/>
    <w:rsid w:val="00F053E8"/>
    <w:rsid w:val="00F056BF"/>
    <w:rsid w:val="00F06F56"/>
    <w:rsid w:val="00F11386"/>
    <w:rsid w:val="00F11778"/>
    <w:rsid w:val="00F11BB4"/>
    <w:rsid w:val="00F121A9"/>
    <w:rsid w:val="00F122AE"/>
    <w:rsid w:val="00F1237D"/>
    <w:rsid w:val="00F13790"/>
    <w:rsid w:val="00F14855"/>
    <w:rsid w:val="00F14F4C"/>
    <w:rsid w:val="00F152BC"/>
    <w:rsid w:val="00F15A8F"/>
    <w:rsid w:val="00F16D2A"/>
    <w:rsid w:val="00F16DB0"/>
    <w:rsid w:val="00F16E6A"/>
    <w:rsid w:val="00F20009"/>
    <w:rsid w:val="00F22FD1"/>
    <w:rsid w:val="00F2383A"/>
    <w:rsid w:val="00F26A22"/>
    <w:rsid w:val="00F26DAC"/>
    <w:rsid w:val="00F26EF0"/>
    <w:rsid w:val="00F26F86"/>
    <w:rsid w:val="00F2745A"/>
    <w:rsid w:val="00F30AB5"/>
    <w:rsid w:val="00F344AA"/>
    <w:rsid w:val="00F355D3"/>
    <w:rsid w:val="00F35BDC"/>
    <w:rsid w:val="00F35EF5"/>
    <w:rsid w:val="00F3758E"/>
    <w:rsid w:val="00F37746"/>
    <w:rsid w:val="00F400EE"/>
    <w:rsid w:val="00F41254"/>
    <w:rsid w:val="00F41403"/>
    <w:rsid w:val="00F41919"/>
    <w:rsid w:val="00F422A1"/>
    <w:rsid w:val="00F4549F"/>
    <w:rsid w:val="00F46596"/>
    <w:rsid w:val="00F46803"/>
    <w:rsid w:val="00F46C46"/>
    <w:rsid w:val="00F4741D"/>
    <w:rsid w:val="00F477FE"/>
    <w:rsid w:val="00F47F40"/>
    <w:rsid w:val="00F50703"/>
    <w:rsid w:val="00F5232C"/>
    <w:rsid w:val="00F546D1"/>
    <w:rsid w:val="00F54ACE"/>
    <w:rsid w:val="00F55936"/>
    <w:rsid w:val="00F56948"/>
    <w:rsid w:val="00F56CD2"/>
    <w:rsid w:val="00F57B53"/>
    <w:rsid w:val="00F62686"/>
    <w:rsid w:val="00F6493C"/>
    <w:rsid w:val="00F64DE7"/>
    <w:rsid w:val="00F65184"/>
    <w:rsid w:val="00F665B6"/>
    <w:rsid w:val="00F67005"/>
    <w:rsid w:val="00F6743D"/>
    <w:rsid w:val="00F700CD"/>
    <w:rsid w:val="00F70FDA"/>
    <w:rsid w:val="00F7126A"/>
    <w:rsid w:val="00F713EE"/>
    <w:rsid w:val="00F74968"/>
    <w:rsid w:val="00F74C6B"/>
    <w:rsid w:val="00F75119"/>
    <w:rsid w:val="00F7569A"/>
    <w:rsid w:val="00F764CC"/>
    <w:rsid w:val="00F76504"/>
    <w:rsid w:val="00F77CD0"/>
    <w:rsid w:val="00F80BBA"/>
    <w:rsid w:val="00F81D5E"/>
    <w:rsid w:val="00F82232"/>
    <w:rsid w:val="00F83C09"/>
    <w:rsid w:val="00F845D2"/>
    <w:rsid w:val="00F84698"/>
    <w:rsid w:val="00F8578E"/>
    <w:rsid w:val="00F86257"/>
    <w:rsid w:val="00F92147"/>
    <w:rsid w:val="00F92994"/>
    <w:rsid w:val="00F92C29"/>
    <w:rsid w:val="00F92CA1"/>
    <w:rsid w:val="00F93860"/>
    <w:rsid w:val="00F9567E"/>
    <w:rsid w:val="00F95753"/>
    <w:rsid w:val="00F960C3"/>
    <w:rsid w:val="00F96AB1"/>
    <w:rsid w:val="00F970E3"/>
    <w:rsid w:val="00F971AE"/>
    <w:rsid w:val="00FA0029"/>
    <w:rsid w:val="00FA1C63"/>
    <w:rsid w:val="00FA35C4"/>
    <w:rsid w:val="00FA529A"/>
    <w:rsid w:val="00FA52BF"/>
    <w:rsid w:val="00FA5A09"/>
    <w:rsid w:val="00FA5BEA"/>
    <w:rsid w:val="00FA5C72"/>
    <w:rsid w:val="00FA7269"/>
    <w:rsid w:val="00FA756B"/>
    <w:rsid w:val="00FB07E4"/>
    <w:rsid w:val="00FB0A98"/>
    <w:rsid w:val="00FB0E42"/>
    <w:rsid w:val="00FB12BE"/>
    <w:rsid w:val="00FB2778"/>
    <w:rsid w:val="00FB2A11"/>
    <w:rsid w:val="00FB2E40"/>
    <w:rsid w:val="00FB3268"/>
    <w:rsid w:val="00FB4E98"/>
    <w:rsid w:val="00FB54D4"/>
    <w:rsid w:val="00FB688F"/>
    <w:rsid w:val="00FB708B"/>
    <w:rsid w:val="00FB79CE"/>
    <w:rsid w:val="00FC18EE"/>
    <w:rsid w:val="00FC2EEA"/>
    <w:rsid w:val="00FC3C63"/>
    <w:rsid w:val="00FC3FFD"/>
    <w:rsid w:val="00FC4158"/>
    <w:rsid w:val="00FC64B1"/>
    <w:rsid w:val="00FC68DE"/>
    <w:rsid w:val="00FC6A04"/>
    <w:rsid w:val="00FC6E77"/>
    <w:rsid w:val="00FD0B70"/>
    <w:rsid w:val="00FD173C"/>
    <w:rsid w:val="00FD41F2"/>
    <w:rsid w:val="00FD423B"/>
    <w:rsid w:val="00FD4A18"/>
    <w:rsid w:val="00FD5B5C"/>
    <w:rsid w:val="00FD615F"/>
    <w:rsid w:val="00FD64A4"/>
    <w:rsid w:val="00FD7391"/>
    <w:rsid w:val="00FD753E"/>
    <w:rsid w:val="00FE58A5"/>
    <w:rsid w:val="00FE63AD"/>
    <w:rsid w:val="00FF0500"/>
    <w:rsid w:val="00FF0A85"/>
    <w:rsid w:val="00FF21CB"/>
    <w:rsid w:val="00FF3DE0"/>
    <w:rsid w:val="00FF462C"/>
    <w:rsid w:val="00FF7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6D7C"/>
  <w15:docId w15:val="{FA4464C1-DF2C-4665-A01E-5E1193862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68A4"/>
    <w:rPr>
      <w:rFonts w:ascii="Lucida Grande" w:hAnsi="Lucida Grande" w:cs="Lucida Grande"/>
      <w:sz w:val="18"/>
      <w:szCs w:val="18"/>
    </w:rPr>
  </w:style>
  <w:style w:type="character" w:styleId="CommentReference">
    <w:name w:val="annotation reference"/>
    <w:basedOn w:val="DefaultParagraphFont"/>
    <w:uiPriority w:val="99"/>
    <w:semiHidden/>
    <w:unhideWhenUsed/>
    <w:rsid w:val="00FF462C"/>
    <w:rPr>
      <w:sz w:val="18"/>
      <w:szCs w:val="18"/>
    </w:rPr>
  </w:style>
  <w:style w:type="paragraph" w:styleId="CommentText">
    <w:name w:val="annotation text"/>
    <w:basedOn w:val="Normal"/>
    <w:link w:val="CommentTextChar"/>
    <w:uiPriority w:val="99"/>
    <w:semiHidden/>
    <w:unhideWhenUsed/>
    <w:rsid w:val="00FF462C"/>
    <w:pPr>
      <w:spacing w:line="240" w:lineRule="auto"/>
    </w:pPr>
    <w:rPr>
      <w:sz w:val="24"/>
      <w:szCs w:val="24"/>
    </w:rPr>
  </w:style>
  <w:style w:type="character" w:customStyle="1" w:styleId="CommentTextChar">
    <w:name w:val="Comment Text Char"/>
    <w:basedOn w:val="DefaultParagraphFont"/>
    <w:link w:val="CommentText"/>
    <w:uiPriority w:val="99"/>
    <w:semiHidden/>
    <w:rsid w:val="00FF462C"/>
    <w:rPr>
      <w:sz w:val="24"/>
      <w:szCs w:val="24"/>
    </w:rPr>
  </w:style>
  <w:style w:type="paragraph" w:styleId="CommentSubject">
    <w:name w:val="annotation subject"/>
    <w:basedOn w:val="CommentText"/>
    <w:next w:val="CommentText"/>
    <w:link w:val="CommentSubjectChar"/>
    <w:uiPriority w:val="99"/>
    <w:semiHidden/>
    <w:unhideWhenUsed/>
    <w:rsid w:val="00FF462C"/>
    <w:rPr>
      <w:b/>
      <w:bCs/>
      <w:sz w:val="20"/>
      <w:szCs w:val="20"/>
    </w:rPr>
  </w:style>
  <w:style w:type="character" w:customStyle="1" w:styleId="CommentSubjectChar">
    <w:name w:val="Comment Subject Char"/>
    <w:basedOn w:val="CommentTextChar"/>
    <w:link w:val="CommentSubject"/>
    <w:uiPriority w:val="99"/>
    <w:semiHidden/>
    <w:rsid w:val="00FF462C"/>
    <w:rPr>
      <w:b/>
      <w:bCs/>
      <w:sz w:val="20"/>
      <w:szCs w:val="20"/>
    </w:rPr>
  </w:style>
  <w:style w:type="character" w:styleId="Hyperlink">
    <w:name w:val="Hyperlink"/>
    <w:basedOn w:val="DefaultParagraphFont"/>
    <w:uiPriority w:val="99"/>
    <w:unhideWhenUsed/>
    <w:rsid w:val="006951C8"/>
    <w:rPr>
      <w:color w:val="0563C1" w:themeColor="hyperlink"/>
      <w:u w:val="single"/>
    </w:rPr>
  </w:style>
  <w:style w:type="character" w:styleId="FollowedHyperlink">
    <w:name w:val="FollowedHyperlink"/>
    <w:basedOn w:val="DefaultParagraphFont"/>
    <w:uiPriority w:val="99"/>
    <w:semiHidden/>
    <w:unhideWhenUsed/>
    <w:rsid w:val="00905F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 w:id="214692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A5FBC-3DA6-4197-B118-DB5E7B421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1230</Words>
  <Characters>7012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Danovitch</dc:creator>
  <cp:lastModifiedBy>Dennis McGonagle</cp:lastModifiedBy>
  <cp:revision>2</cp:revision>
  <dcterms:created xsi:type="dcterms:W3CDTF">2015-03-19T16:46:00Z</dcterms:created>
  <dcterms:modified xsi:type="dcterms:W3CDTF">2015-03-19T16:46:00Z</dcterms:modified>
</cp:coreProperties>
</file>